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tcPr>
          <w:p w14:paraId="4E50DFB9" w14:textId="77777777" w:rsidR="00974E99" w:rsidRPr="00F55AD7" w:rsidRDefault="00974E99" w:rsidP="00E21A27">
            <w:pPr>
              <w:pStyle w:val="Documenttype"/>
            </w:pPr>
            <w:bookmarkStart w:id="0" w:name="_Hlk66810758"/>
            <w:bookmarkStart w:id="1" w:name="_Hlk60299461"/>
            <w:bookmarkEnd w:id="0"/>
            <w:r w:rsidRPr="00F55AD7">
              <w:t>I</w:t>
            </w:r>
            <w:bookmarkStart w:id="2" w:name="_Ref446317644"/>
            <w:bookmarkEnd w:id="2"/>
            <w:r w:rsidRPr="00F55AD7">
              <w:t xml:space="preserve">ALA </w:t>
            </w:r>
            <w:r w:rsidR="0093492E" w:rsidRPr="00F55AD7">
              <w:t>G</w:t>
            </w:r>
            <w:r w:rsidR="00722236" w:rsidRPr="00F55AD7">
              <w:t>uideline</w:t>
            </w:r>
          </w:p>
        </w:tc>
      </w:tr>
      <w:bookmarkEnd w:id="1"/>
    </w:tbl>
    <w:p w14:paraId="11ABFCF1" w14:textId="5375BAD0" w:rsidR="008972C3" w:rsidRPr="00F55AD7" w:rsidRDefault="008972C3" w:rsidP="003D2A7A"/>
    <w:p w14:paraId="0E135310" w14:textId="77777777" w:rsidR="00D74AE1" w:rsidRPr="00F55AD7" w:rsidRDefault="00D74AE1" w:rsidP="003D2A7A"/>
    <w:p w14:paraId="1666586B" w14:textId="507C6B1A" w:rsidR="0093492E" w:rsidRPr="00F55AD7" w:rsidRDefault="004E0DBB" w:rsidP="00827301">
      <w:pPr>
        <w:pStyle w:val="Documentnumber"/>
      </w:pPr>
      <w:r>
        <w:t xml:space="preserve">DraFT </w:t>
      </w:r>
      <w:r w:rsidR="0072087B">
        <w:t>G1111-</w:t>
      </w:r>
      <w:r w:rsidR="00F02996">
        <w:t>8</w:t>
      </w:r>
    </w:p>
    <w:p w14:paraId="5D9DBE03" w14:textId="51B098FB" w:rsidR="00F85080" w:rsidRDefault="00F85080" w:rsidP="00F85080">
      <w:pPr>
        <w:rPr>
          <w:caps/>
          <w:color w:val="00558C"/>
          <w:sz w:val="50"/>
          <w:szCs w:val="50"/>
        </w:rPr>
      </w:pPr>
      <w:r w:rsidRPr="008700C4">
        <w:rPr>
          <w:caps/>
          <w:color w:val="00558C"/>
          <w:sz w:val="50"/>
          <w:szCs w:val="50"/>
        </w:rPr>
        <w:t>Producing</w:t>
      </w:r>
      <w:r w:rsidR="00716B74">
        <w:rPr>
          <w:caps/>
          <w:color w:val="00558C"/>
          <w:sz w:val="50"/>
          <w:szCs w:val="50"/>
        </w:rPr>
        <w:t xml:space="preserve"> </w:t>
      </w:r>
      <w:r w:rsidRPr="008700C4">
        <w:rPr>
          <w:caps/>
          <w:color w:val="00558C"/>
          <w:sz w:val="50"/>
          <w:szCs w:val="50"/>
        </w:rPr>
        <w:t xml:space="preserve">Requirements for </w:t>
      </w:r>
      <w:r w:rsidR="00F02996">
        <w:rPr>
          <w:caps/>
          <w:color w:val="00558C"/>
          <w:sz w:val="50"/>
          <w:szCs w:val="50"/>
        </w:rPr>
        <w:t>Long Range</w:t>
      </w:r>
      <w:r w:rsidR="003074A8">
        <w:rPr>
          <w:caps/>
          <w:color w:val="00558C"/>
          <w:sz w:val="50"/>
          <w:szCs w:val="50"/>
        </w:rPr>
        <w:t xml:space="preserve"> Sensors</w:t>
      </w:r>
    </w:p>
    <w:p w14:paraId="7D876D3C" w14:textId="77777777" w:rsidR="00682A80" w:rsidRDefault="00682A80" w:rsidP="003D2A7A">
      <w:pPr>
        <w:rPr>
          <w:caps/>
          <w:color w:val="00558C"/>
          <w:sz w:val="28"/>
          <w:szCs w:val="28"/>
        </w:rPr>
      </w:pPr>
    </w:p>
    <w:p w14:paraId="2E137E66" w14:textId="0C1A0256" w:rsidR="00F85080" w:rsidRPr="00D740A5" w:rsidRDefault="00F85080" w:rsidP="003D2A7A">
      <w:r>
        <w:rPr>
          <w:caps/>
          <w:color w:val="00558C"/>
          <w:sz w:val="28"/>
          <w:szCs w:val="28"/>
        </w:rPr>
        <w:t xml:space="preserve">Functions, Performance And </w:t>
      </w:r>
      <w:r w:rsidR="00503992" w:rsidRPr="00B4206A">
        <w:rPr>
          <w:caps/>
          <w:color w:val="00558C"/>
          <w:sz w:val="28"/>
          <w:szCs w:val="28"/>
          <w:highlight w:val="lightGray"/>
        </w:rPr>
        <w:t>(XXXX</w:t>
      </w:r>
      <w:r w:rsidR="00503992">
        <w:rPr>
          <w:caps/>
          <w:color w:val="00558C"/>
          <w:sz w:val="28"/>
          <w:szCs w:val="28"/>
        </w:rPr>
        <w:t>)</w:t>
      </w:r>
      <w:r>
        <w:rPr>
          <w:caps/>
          <w:color w:val="00558C"/>
          <w:sz w:val="28"/>
          <w:szCs w:val="28"/>
        </w:rPr>
        <w:t xml:space="preserve"> specifIC Accept</w:t>
      </w:r>
      <w:r w:rsidR="00682A80">
        <w:rPr>
          <w:caps/>
          <w:color w:val="00558C"/>
          <w:sz w:val="28"/>
          <w:szCs w:val="28"/>
        </w:rPr>
        <w:t>AN</w:t>
      </w:r>
      <w:r>
        <w:rPr>
          <w:caps/>
          <w:color w:val="00558C"/>
          <w:sz w:val="28"/>
          <w:szCs w:val="28"/>
        </w:rPr>
        <w:t>ce</w:t>
      </w:r>
    </w:p>
    <w:p w14:paraId="2C6E6347" w14:textId="265578D3" w:rsidR="004E0BBB" w:rsidRDefault="004E0BBB" w:rsidP="003D2A7A">
      <w:pPr>
        <w:rPr>
          <w:ins w:id="3" w:author="Jens Chr. Pedersen" w:date="2021-03-24T15:40:00Z"/>
        </w:rPr>
      </w:pPr>
    </w:p>
    <w:p w14:paraId="3808F25F" w14:textId="4A46F76F" w:rsidR="00EB769A" w:rsidRDefault="00EB769A" w:rsidP="003D2A7A">
      <w:pPr>
        <w:rPr>
          <w:ins w:id="4" w:author="Jens Chr. Pedersen" w:date="2021-03-24T15:40:00Z"/>
        </w:rPr>
      </w:pPr>
    </w:p>
    <w:p w14:paraId="1F8F3DC2" w14:textId="55410C8C" w:rsidR="00EB769A" w:rsidRDefault="00EB769A" w:rsidP="003D2A7A">
      <w:pPr>
        <w:rPr>
          <w:ins w:id="5" w:author="Jens Chr. Pedersen" w:date="2021-03-24T15:40:00Z"/>
        </w:rPr>
      </w:pPr>
    </w:p>
    <w:p w14:paraId="3B8B453B" w14:textId="68EBB143" w:rsidR="00EB769A" w:rsidRDefault="00EB769A" w:rsidP="003D2A7A">
      <w:pPr>
        <w:rPr>
          <w:ins w:id="6" w:author="Jens Chr. Pedersen" w:date="2021-03-24T15:40:00Z"/>
        </w:rPr>
      </w:pPr>
    </w:p>
    <w:p w14:paraId="34FC4676" w14:textId="4D27DEA7" w:rsidR="00EB769A" w:rsidRDefault="00EB769A" w:rsidP="003D2A7A">
      <w:pPr>
        <w:rPr>
          <w:ins w:id="7" w:author="Jens Chr. Pedersen" w:date="2021-03-24T15:40:00Z"/>
        </w:rPr>
      </w:pPr>
    </w:p>
    <w:p w14:paraId="0D9598F1" w14:textId="3F191B16" w:rsidR="00EB769A" w:rsidRDefault="00EB769A" w:rsidP="003D2A7A">
      <w:pPr>
        <w:rPr>
          <w:ins w:id="8" w:author="Jens Chr. Pedersen" w:date="2021-03-24T15:40:00Z"/>
        </w:rPr>
      </w:pPr>
    </w:p>
    <w:p w14:paraId="4130E40C" w14:textId="0BA97E06" w:rsidR="00EB769A" w:rsidRDefault="00EB769A" w:rsidP="003D2A7A">
      <w:pPr>
        <w:rPr>
          <w:ins w:id="9" w:author="Jens Chr. Pedersen" w:date="2021-03-24T15:40:00Z"/>
        </w:rPr>
      </w:pPr>
    </w:p>
    <w:p w14:paraId="0054619C" w14:textId="77777777" w:rsidR="00EB769A" w:rsidRPr="00F55AD7" w:rsidRDefault="00EB769A" w:rsidP="003D2A7A"/>
    <w:p w14:paraId="21E3716A" w14:textId="77777777" w:rsidR="004E0BBB" w:rsidRPr="00F55AD7" w:rsidRDefault="004E0BBB" w:rsidP="003D2A7A"/>
    <w:p w14:paraId="628CFB07" w14:textId="305AB85E" w:rsidR="007C465E" w:rsidRPr="006F11F3" w:rsidRDefault="006F11F3" w:rsidP="003D2A7A">
      <w:pPr>
        <w:rPr>
          <w:color w:val="FF0000"/>
          <w:sz w:val="28"/>
          <w:szCs w:val="36"/>
        </w:rPr>
      </w:pPr>
      <w:r w:rsidRPr="006F11F3">
        <w:rPr>
          <w:color w:val="FF0000"/>
          <w:sz w:val="28"/>
          <w:szCs w:val="36"/>
        </w:rPr>
        <w:t>W</w:t>
      </w:r>
      <w:r w:rsidR="00A47F37" w:rsidRPr="006F11F3">
        <w:rPr>
          <w:color w:val="FF0000"/>
          <w:sz w:val="28"/>
          <w:szCs w:val="36"/>
        </w:rPr>
        <w:t>orking paper</w:t>
      </w:r>
      <w:r w:rsidR="00BC2310" w:rsidRPr="006F11F3">
        <w:rPr>
          <w:color w:val="FF0000"/>
          <w:sz w:val="28"/>
          <w:szCs w:val="36"/>
        </w:rPr>
        <w:t xml:space="preserve">, output from </w:t>
      </w:r>
      <w:r w:rsidR="00CA15A7" w:rsidRPr="006F11F3">
        <w:rPr>
          <w:color w:val="FF0000"/>
          <w:sz w:val="28"/>
          <w:szCs w:val="36"/>
        </w:rPr>
        <w:t xml:space="preserve">VTS </w:t>
      </w:r>
      <w:r w:rsidR="00503992" w:rsidRPr="00B4206A">
        <w:rPr>
          <w:color w:val="FF0000"/>
          <w:sz w:val="28"/>
          <w:szCs w:val="36"/>
          <w:highlight w:val="lightGray"/>
        </w:rPr>
        <w:t>##</w:t>
      </w:r>
      <w:r w:rsidR="00750009" w:rsidRPr="006F11F3">
        <w:rPr>
          <w:color w:val="FF0000"/>
          <w:sz w:val="28"/>
          <w:szCs w:val="36"/>
        </w:rPr>
        <w:t xml:space="preserve"> </w:t>
      </w:r>
    </w:p>
    <w:p w14:paraId="78CCD9F8" w14:textId="41084199" w:rsidR="00A47F37" w:rsidRDefault="00A47F37" w:rsidP="003D2A7A">
      <w:pPr>
        <w:rPr>
          <w:ins w:id="10" w:author="Jens Chr. Pedersen" w:date="2021-03-24T15:40:00Z"/>
          <w:sz w:val="28"/>
          <w:szCs w:val="36"/>
        </w:rPr>
      </w:pPr>
    </w:p>
    <w:p w14:paraId="74C972F4" w14:textId="554B6A93" w:rsidR="00EB769A" w:rsidRDefault="00EB769A" w:rsidP="003D2A7A">
      <w:pPr>
        <w:rPr>
          <w:ins w:id="11" w:author="Jens Chr. Pedersen" w:date="2021-03-24T15:40:00Z"/>
          <w:sz w:val="28"/>
          <w:szCs w:val="36"/>
        </w:rPr>
      </w:pPr>
    </w:p>
    <w:p w14:paraId="49446989" w14:textId="77777777" w:rsidR="00EB769A" w:rsidRDefault="00EB769A" w:rsidP="003D2A7A">
      <w:pPr>
        <w:rPr>
          <w:sz w:val="28"/>
          <w:szCs w:val="36"/>
        </w:rPr>
      </w:pPr>
    </w:p>
    <w:p w14:paraId="6A9BB826" w14:textId="77777777" w:rsidR="00A47F37" w:rsidRPr="004E0DBB" w:rsidRDefault="00A47F37" w:rsidP="003D2A7A">
      <w:pPr>
        <w:rPr>
          <w:lang w:val="da-DK"/>
        </w:rPr>
      </w:pPr>
    </w:p>
    <w:p w14:paraId="4BB4D086" w14:textId="69D231E5" w:rsidR="00925B39" w:rsidRPr="004E0DBB" w:rsidRDefault="00925B39" w:rsidP="003D2A7A">
      <w:pPr>
        <w:rPr>
          <w:lang w:val="da-DK"/>
        </w:rPr>
      </w:pPr>
    </w:p>
    <w:p w14:paraId="160C2403" w14:textId="2CAF5A30" w:rsidR="004E0BBB" w:rsidRPr="00F55AD7" w:rsidRDefault="002735DD" w:rsidP="004E0BBB">
      <w:pPr>
        <w:pStyle w:val="Editionnumber"/>
      </w:pPr>
      <w:r>
        <w:t xml:space="preserve">Edition </w:t>
      </w:r>
      <w:r w:rsidR="000654C2">
        <w:t>x</w:t>
      </w:r>
      <w:r>
        <w:t>.</w:t>
      </w:r>
      <w:r w:rsidR="000654C2">
        <w:t>x</w:t>
      </w:r>
    </w:p>
    <w:p w14:paraId="6ACE54B7" w14:textId="33674783" w:rsidR="004E0BBB" w:rsidRDefault="002735DD" w:rsidP="00827301">
      <w:pPr>
        <w:pStyle w:val="Documentdate"/>
      </w:pPr>
      <w:r>
        <w:t>Date (of approval by Council)</w:t>
      </w:r>
    </w:p>
    <w:p w14:paraId="7D0B2951" w14:textId="01AFA2AE" w:rsidR="00BC27F6" w:rsidRDefault="00BC27F6" w:rsidP="00A87080"/>
    <w:p w14:paraId="0894D137" w14:textId="598B320E" w:rsidR="000E0EC6" w:rsidRPr="00F55AD7" w:rsidRDefault="00F404B9" w:rsidP="00F404B9">
      <w:pPr>
        <w:pStyle w:val="MRN"/>
        <w:sectPr w:rsidR="000E0EC6" w:rsidRPr="00F55AD7" w:rsidSect="00F85647">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758" w:gutter="0"/>
          <w:cols w:space="708"/>
          <w:docGrid w:linePitch="360"/>
        </w:sectPr>
      </w:pPr>
      <w:r w:rsidRPr="00844B35">
        <w:t>urn:mrn:iala:pub:g</w:t>
      </w:r>
      <w:r w:rsidR="000654C2">
        <w:t>1111-</w:t>
      </w:r>
      <w:r w:rsidR="00503992">
        <w:t>#</w:t>
      </w:r>
      <w:r w:rsidR="00215772">
        <w:t>(</w:t>
      </w:r>
      <w:r w:rsidR="00A47F37">
        <w:t>2’nd</w:t>
      </w:r>
      <w:r w:rsidR="00215772">
        <w:t xml:space="preserve"> draft)</w:t>
      </w:r>
    </w:p>
    <w:p w14:paraId="502AF1A3" w14:textId="295D1F08" w:rsidR="00914E26" w:rsidRPr="00F55AD7" w:rsidRDefault="00914E26" w:rsidP="00914E26">
      <w:pPr>
        <w:pStyle w:val="BodyText"/>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74CC5DAD" w14:textId="77777777" w:rsidTr="00F404B9">
        <w:tc>
          <w:tcPr>
            <w:tcW w:w="1908" w:type="dxa"/>
          </w:tcPr>
          <w:p w14:paraId="1A84DF12" w14:textId="77777777" w:rsidR="00914E26" w:rsidRPr="00F55AD7" w:rsidRDefault="00914E26" w:rsidP="005D3920">
            <w:pPr>
              <w:pStyle w:val="Documentrevisiontabletitle"/>
            </w:pPr>
            <w:r w:rsidRPr="00F55AD7">
              <w:t>Date</w:t>
            </w:r>
          </w:p>
        </w:tc>
        <w:tc>
          <w:tcPr>
            <w:tcW w:w="6025" w:type="dxa"/>
          </w:tcPr>
          <w:p w14:paraId="766E7BBE" w14:textId="65DE9EBF" w:rsidR="00914E26" w:rsidRPr="00F55AD7" w:rsidRDefault="00F404B9" w:rsidP="005D3920">
            <w:pPr>
              <w:pStyle w:val="Documentrevisiontabletitle"/>
            </w:pPr>
            <w:r>
              <w:t>Details</w:t>
            </w:r>
          </w:p>
        </w:tc>
        <w:tc>
          <w:tcPr>
            <w:tcW w:w="2552" w:type="dxa"/>
          </w:tcPr>
          <w:p w14:paraId="078E2FCC" w14:textId="3FBFC693" w:rsidR="00914E26" w:rsidRPr="00F55AD7" w:rsidRDefault="00F404B9" w:rsidP="005D3920">
            <w:pPr>
              <w:pStyle w:val="Documentrevisiontabletitle"/>
            </w:pPr>
            <w:r>
              <w:t>Approval</w:t>
            </w:r>
          </w:p>
        </w:tc>
      </w:tr>
      <w:tr w:rsidR="005E4659" w:rsidRPr="00F55AD7" w14:paraId="3FD30408" w14:textId="77777777" w:rsidTr="00F404B9">
        <w:trPr>
          <w:trHeight w:val="851"/>
        </w:trPr>
        <w:tc>
          <w:tcPr>
            <w:tcW w:w="1908" w:type="dxa"/>
            <w:vAlign w:val="center"/>
          </w:tcPr>
          <w:p w14:paraId="5F32BB5E" w14:textId="77777777" w:rsidR="00914E26" w:rsidRPr="00CB7D0F" w:rsidRDefault="00914E26" w:rsidP="00CB7D0F">
            <w:pPr>
              <w:pStyle w:val="Tabletext"/>
            </w:pPr>
          </w:p>
        </w:tc>
        <w:tc>
          <w:tcPr>
            <w:tcW w:w="6025" w:type="dxa"/>
            <w:vAlign w:val="center"/>
          </w:tcPr>
          <w:p w14:paraId="55627E25" w14:textId="77777777" w:rsidR="008700C4" w:rsidRDefault="008700C4" w:rsidP="008700C4">
            <w:pPr>
              <w:pStyle w:val="Tabletext"/>
            </w:pPr>
            <w:r>
              <w:t>Edition 1.0</w:t>
            </w:r>
          </w:p>
          <w:p w14:paraId="795B9690" w14:textId="77777777" w:rsidR="00A04281" w:rsidRDefault="00A04281" w:rsidP="00A04281">
            <w:pPr>
              <w:pStyle w:val="BodyText"/>
            </w:pPr>
            <w:r w:rsidRPr="00FB203B">
              <w:rPr>
                <w:i/>
                <w:highlight w:val="lightGray"/>
              </w:rPr>
              <w:t>Replace text as appropriate to series-specific sensor.</w:t>
            </w:r>
          </w:p>
          <w:p w14:paraId="49ABFBD0" w14:textId="77777777" w:rsidR="00A04281" w:rsidRDefault="00A04281" w:rsidP="00A04281">
            <w:pPr>
              <w:pStyle w:val="BodyText"/>
              <w:rPr>
                <w:sz w:val="18"/>
              </w:rPr>
            </w:pPr>
          </w:p>
          <w:p w14:paraId="3E8E352C" w14:textId="65E82ACF" w:rsidR="008700C4" w:rsidRPr="00A04281" w:rsidRDefault="00A04281" w:rsidP="00A04281">
            <w:pPr>
              <w:pStyle w:val="Tabletext"/>
              <w:rPr>
                <w:strike/>
              </w:rPr>
            </w:pPr>
            <w:r w:rsidRPr="00A04281">
              <w:rPr>
                <w:strike/>
              </w:rPr>
              <w:t xml:space="preserve"> </w:t>
            </w:r>
            <w:r w:rsidR="008700C4" w:rsidRPr="00A04281">
              <w:rPr>
                <w:strike/>
              </w:rPr>
              <w:t xml:space="preserve">This document originated from Guideline G1111 which has been subdivided into </w:t>
            </w:r>
            <w:r w:rsidR="008700C4" w:rsidRPr="004A431D">
              <w:rPr>
                <w:strike/>
              </w:rPr>
              <w:t>13</w:t>
            </w:r>
            <w:r w:rsidR="008700C4" w:rsidRPr="00A04281">
              <w:rPr>
                <w:strike/>
              </w:rPr>
              <w:t xml:space="preserve"> sub-guidelines, including this document.  Document structure revised, Basic, Standard and Advanced substituted with guidance on specific areas including Inland VTS, Ports, Ports Approach and Coastal VTS. Guidance on </w:t>
            </w:r>
            <w:r w:rsidR="00BC0A7C" w:rsidRPr="00A04281">
              <w:rPr>
                <w:strike/>
              </w:rPr>
              <w:t>offshore</w:t>
            </w:r>
            <w:r w:rsidR="008700C4" w:rsidRPr="00A04281">
              <w:rPr>
                <w:strike/>
              </w:rPr>
              <w:t xml:space="preserve"> related VTS and Acceptance of VTS Radar Systems added.</w:t>
            </w:r>
          </w:p>
          <w:p w14:paraId="75EC1954" w14:textId="3C922B97" w:rsidR="00E73CD2" w:rsidRPr="00A04281" w:rsidRDefault="00E73CD2" w:rsidP="008700C4">
            <w:pPr>
              <w:pStyle w:val="Tabletext"/>
              <w:rPr>
                <w:strike/>
              </w:rPr>
            </w:pPr>
            <w:r w:rsidRPr="00A04281">
              <w:rPr>
                <w:strike/>
              </w:rPr>
              <w:t xml:space="preserve">Measurements in </w:t>
            </w:r>
            <w:r w:rsidR="00BC0A7C" w:rsidRPr="00A04281">
              <w:rPr>
                <w:strike/>
              </w:rPr>
              <w:t>Metric terms</w:t>
            </w:r>
            <w:r w:rsidRPr="00A04281">
              <w:rPr>
                <w:strike/>
              </w:rPr>
              <w:t xml:space="preserve"> adopted for Inland Waterways</w:t>
            </w:r>
            <w:r w:rsidR="006F11F3" w:rsidRPr="00A04281">
              <w:rPr>
                <w:strike/>
              </w:rPr>
              <w:t xml:space="preserve"> only</w:t>
            </w:r>
            <w:r w:rsidRPr="00A04281">
              <w:rPr>
                <w:strike/>
              </w:rPr>
              <w:t>.</w:t>
            </w:r>
          </w:p>
          <w:p w14:paraId="384AF95D" w14:textId="709AA9C1" w:rsidR="00914E26" w:rsidRPr="00CB7D0F" w:rsidRDefault="008700C4" w:rsidP="008700C4">
            <w:pPr>
              <w:pStyle w:val="Tabletext"/>
            </w:pPr>
            <w:r w:rsidRPr="00A04281">
              <w:rPr>
                <w:strike/>
              </w:rPr>
              <w:t>(Note - G1111 originated from annex of Recommendation V-128 Ed 3 in May 2015)</w:t>
            </w:r>
          </w:p>
        </w:tc>
        <w:tc>
          <w:tcPr>
            <w:tcW w:w="2552" w:type="dxa"/>
            <w:vAlign w:val="center"/>
          </w:tcPr>
          <w:p w14:paraId="2F4D3410" w14:textId="4B00808C" w:rsidR="00914E26" w:rsidRPr="00CB7D0F" w:rsidRDefault="00914E26" w:rsidP="00CB7D0F">
            <w:pPr>
              <w:pStyle w:val="Tabletext"/>
            </w:pPr>
          </w:p>
        </w:tc>
      </w:tr>
      <w:tr w:rsidR="005E4659" w:rsidRPr="00F55AD7" w14:paraId="32499553" w14:textId="77777777" w:rsidTr="00F404B9">
        <w:trPr>
          <w:trHeight w:val="851"/>
        </w:trPr>
        <w:tc>
          <w:tcPr>
            <w:tcW w:w="1908" w:type="dxa"/>
            <w:vAlign w:val="center"/>
          </w:tcPr>
          <w:p w14:paraId="1D4E85EB" w14:textId="77777777" w:rsidR="00914E26" w:rsidRPr="00CB7D0F" w:rsidRDefault="00914E26" w:rsidP="00CB7D0F">
            <w:pPr>
              <w:pStyle w:val="Tabletext"/>
            </w:pPr>
          </w:p>
        </w:tc>
        <w:tc>
          <w:tcPr>
            <w:tcW w:w="6025" w:type="dxa"/>
            <w:vAlign w:val="center"/>
          </w:tcPr>
          <w:p w14:paraId="68744822" w14:textId="77777777" w:rsidR="00914E26" w:rsidRPr="00CB7D0F" w:rsidRDefault="00914E26" w:rsidP="00CB7D0F">
            <w:pPr>
              <w:pStyle w:val="Tabletext"/>
            </w:pPr>
          </w:p>
        </w:tc>
        <w:tc>
          <w:tcPr>
            <w:tcW w:w="2552" w:type="dxa"/>
            <w:vAlign w:val="center"/>
          </w:tcPr>
          <w:p w14:paraId="5000304B" w14:textId="77777777" w:rsidR="00914E26" w:rsidRPr="00CB7D0F" w:rsidRDefault="00914E26" w:rsidP="00CB7D0F">
            <w:pPr>
              <w:pStyle w:val="Tabletext"/>
            </w:pPr>
          </w:p>
        </w:tc>
      </w:tr>
      <w:tr w:rsidR="005E4659" w:rsidRPr="00F55AD7" w14:paraId="2CD549C5" w14:textId="77777777" w:rsidTr="00F404B9">
        <w:trPr>
          <w:trHeight w:val="851"/>
        </w:trPr>
        <w:tc>
          <w:tcPr>
            <w:tcW w:w="1908" w:type="dxa"/>
            <w:vAlign w:val="center"/>
          </w:tcPr>
          <w:p w14:paraId="4BF25017" w14:textId="77777777" w:rsidR="00914E26" w:rsidRPr="00CB7D0F" w:rsidRDefault="00914E26" w:rsidP="00CB7D0F">
            <w:pPr>
              <w:pStyle w:val="Tabletext"/>
            </w:pPr>
          </w:p>
        </w:tc>
        <w:tc>
          <w:tcPr>
            <w:tcW w:w="6025" w:type="dxa"/>
            <w:vAlign w:val="center"/>
          </w:tcPr>
          <w:p w14:paraId="29F77260" w14:textId="77777777" w:rsidR="00914E26" w:rsidRPr="00CB7D0F" w:rsidRDefault="00914E26" w:rsidP="00CB7D0F">
            <w:pPr>
              <w:pStyle w:val="Tabletext"/>
            </w:pPr>
          </w:p>
        </w:tc>
        <w:tc>
          <w:tcPr>
            <w:tcW w:w="2552" w:type="dxa"/>
            <w:vAlign w:val="center"/>
          </w:tcPr>
          <w:p w14:paraId="14EB958F" w14:textId="77777777" w:rsidR="00914E26" w:rsidRPr="00CB7D0F" w:rsidRDefault="00914E26" w:rsidP="00CB7D0F">
            <w:pPr>
              <w:pStyle w:val="Tabletext"/>
            </w:pPr>
          </w:p>
        </w:tc>
      </w:tr>
      <w:tr w:rsidR="005E4659" w:rsidRPr="00F55AD7" w14:paraId="4DDBD6D9" w14:textId="77777777" w:rsidTr="00F404B9">
        <w:trPr>
          <w:trHeight w:val="851"/>
        </w:trPr>
        <w:tc>
          <w:tcPr>
            <w:tcW w:w="1908" w:type="dxa"/>
            <w:vAlign w:val="center"/>
          </w:tcPr>
          <w:p w14:paraId="0D7BD499" w14:textId="77777777" w:rsidR="00914E26" w:rsidRPr="00CB7D0F" w:rsidRDefault="00914E26" w:rsidP="00CB7D0F">
            <w:pPr>
              <w:pStyle w:val="Tabletext"/>
            </w:pPr>
          </w:p>
        </w:tc>
        <w:tc>
          <w:tcPr>
            <w:tcW w:w="6025" w:type="dxa"/>
            <w:vAlign w:val="center"/>
          </w:tcPr>
          <w:p w14:paraId="6297B6BD" w14:textId="77777777" w:rsidR="00914E26" w:rsidRPr="00CB7D0F" w:rsidRDefault="00914E26" w:rsidP="00CB7D0F">
            <w:pPr>
              <w:pStyle w:val="Tabletext"/>
            </w:pPr>
          </w:p>
        </w:tc>
        <w:tc>
          <w:tcPr>
            <w:tcW w:w="2552" w:type="dxa"/>
            <w:vAlign w:val="center"/>
          </w:tcPr>
          <w:p w14:paraId="714A6399" w14:textId="77777777" w:rsidR="00914E26" w:rsidRPr="00CB7D0F" w:rsidRDefault="00914E26" w:rsidP="00CB7D0F">
            <w:pPr>
              <w:pStyle w:val="Tabletext"/>
            </w:pPr>
          </w:p>
        </w:tc>
      </w:tr>
      <w:tr w:rsidR="005E4659" w:rsidRPr="00F55AD7" w14:paraId="31F6CB5E" w14:textId="77777777" w:rsidTr="00F404B9">
        <w:trPr>
          <w:trHeight w:val="851"/>
        </w:trPr>
        <w:tc>
          <w:tcPr>
            <w:tcW w:w="1908" w:type="dxa"/>
            <w:vAlign w:val="center"/>
          </w:tcPr>
          <w:p w14:paraId="05CE1CD3" w14:textId="77777777" w:rsidR="00914E26" w:rsidRPr="00CB7D0F" w:rsidRDefault="00914E26" w:rsidP="00CB7D0F">
            <w:pPr>
              <w:pStyle w:val="Tabletext"/>
            </w:pPr>
          </w:p>
        </w:tc>
        <w:tc>
          <w:tcPr>
            <w:tcW w:w="6025" w:type="dxa"/>
            <w:vAlign w:val="center"/>
          </w:tcPr>
          <w:p w14:paraId="4F3483E6" w14:textId="77777777" w:rsidR="00914E26" w:rsidRPr="00CB7D0F" w:rsidRDefault="00914E26" w:rsidP="00CB7D0F">
            <w:pPr>
              <w:pStyle w:val="Tabletext"/>
            </w:pPr>
          </w:p>
        </w:tc>
        <w:tc>
          <w:tcPr>
            <w:tcW w:w="2552" w:type="dxa"/>
            <w:vAlign w:val="center"/>
          </w:tcPr>
          <w:p w14:paraId="2CB4DFB4" w14:textId="77777777" w:rsidR="00914E26" w:rsidRPr="00CB7D0F" w:rsidRDefault="00914E26" w:rsidP="00CB7D0F">
            <w:pPr>
              <w:pStyle w:val="Tabletext"/>
            </w:pPr>
          </w:p>
        </w:tc>
      </w:tr>
      <w:tr w:rsidR="005E4659" w:rsidRPr="00F55AD7" w14:paraId="66D0F55C" w14:textId="77777777" w:rsidTr="00F404B9">
        <w:trPr>
          <w:trHeight w:val="851"/>
        </w:trPr>
        <w:tc>
          <w:tcPr>
            <w:tcW w:w="1908" w:type="dxa"/>
            <w:vAlign w:val="center"/>
          </w:tcPr>
          <w:p w14:paraId="63E499DB" w14:textId="77777777" w:rsidR="00914E26" w:rsidRPr="00CB7D0F" w:rsidRDefault="00914E26" w:rsidP="00CB7D0F">
            <w:pPr>
              <w:pStyle w:val="Tabletext"/>
            </w:pPr>
          </w:p>
        </w:tc>
        <w:tc>
          <w:tcPr>
            <w:tcW w:w="6025" w:type="dxa"/>
            <w:vAlign w:val="center"/>
          </w:tcPr>
          <w:p w14:paraId="53EF560D" w14:textId="77777777" w:rsidR="00914E26" w:rsidRPr="00CB7D0F" w:rsidRDefault="00914E26" w:rsidP="00CB7D0F">
            <w:pPr>
              <w:pStyle w:val="Tabletext"/>
            </w:pPr>
          </w:p>
        </w:tc>
        <w:tc>
          <w:tcPr>
            <w:tcW w:w="2552" w:type="dxa"/>
            <w:vAlign w:val="center"/>
          </w:tcPr>
          <w:p w14:paraId="1FC5155B" w14:textId="77777777" w:rsidR="00914E26" w:rsidRPr="00CB7D0F" w:rsidRDefault="00914E26" w:rsidP="00CB7D0F">
            <w:pPr>
              <w:pStyle w:val="Tabletext"/>
            </w:pPr>
          </w:p>
        </w:tc>
      </w:tr>
      <w:tr w:rsidR="005E4659" w:rsidRPr="00F55AD7" w14:paraId="71EE1ED8" w14:textId="77777777" w:rsidTr="00F404B9">
        <w:trPr>
          <w:trHeight w:val="851"/>
        </w:trPr>
        <w:tc>
          <w:tcPr>
            <w:tcW w:w="1908" w:type="dxa"/>
            <w:vAlign w:val="center"/>
          </w:tcPr>
          <w:p w14:paraId="7961B830" w14:textId="77777777" w:rsidR="00914E26" w:rsidRPr="00CB7D0F" w:rsidRDefault="00914E26" w:rsidP="00CB7D0F">
            <w:pPr>
              <w:pStyle w:val="Tabletext"/>
            </w:pPr>
          </w:p>
        </w:tc>
        <w:tc>
          <w:tcPr>
            <w:tcW w:w="6025" w:type="dxa"/>
            <w:vAlign w:val="center"/>
          </w:tcPr>
          <w:p w14:paraId="34E40D9D" w14:textId="77777777" w:rsidR="00914E26" w:rsidRPr="00CB7D0F" w:rsidRDefault="00914E26" w:rsidP="00CB7D0F">
            <w:pPr>
              <w:pStyle w:val="Tabletext"/>
            </w:pPr>
          </w:p>
        </w:tc>
        <w:tc>
          <w:tcPr>
            <w:tcW w:w="2552" w:type="dxa"/>
            <w:vAlign w:val="center"/>
          </w:tcPr>
          <w:p w14:paraId="2BEB0366" w14:textId="77777777" w:rsidR="00914E26" w:rsidRPr="00CB7D0F" w:rsidRDefault="00914E26" w:rsidP="00CB7D0F">
            <w:pPr>
              <w:pStyle w:val="Tabletext"/>
            </w:pPr>
          </w:p>
        </w:tc>
      </w:tr>
    </w:tbl>
    <w:p w14:paraId="5722268C" w14:textId="77777777" w:rsidR="00914E26" w:rsidRPr="00F55AD7" w:rsidRDefault="00914E26" w:rsidP="00D74AE1"/>
    <w:p w14:paraId="542DC038" w14:textId="77777777" w:rsidR="005E4659" w:rsidRPr="00F55AD7" w:rsidRDefault="005E4659" w:rsidP="008069C5">
      <w:pPr>
        <w:pStyle w:val="BodyText"/>
        <w:sectPr w:rsidR="005E4659" w:rsidRPr="00F55AD7" w:rsidSect="00844B35">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55BFF117" w14:textId="4B9CC1D1" w:rsidR="00835BFF" w:rsidRDefault="000332ED">
      <w:pPr>
        <w:pStyle w:val="TOC1"/>
        <w:rPr>
          <w:rFonts w:eastAsiaTheme="minorEastAsia"/>
          <w:b w:val="0"/>
          <w:caps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"1-1" </w:instrText>
      </w:r>
      <w:r>
        <w:rPr>
          <w:rFonts w:eastAsia="Times New Roman" w:cs="Times New Roman"/>
          <w:b w:val="0"/>
          <w:szCs w:val="20"/>
        </w:rPr>
        <w:fldChar w:fldCharType="separate"/>
      </w:r>
      <w:r w:rsidR="00835BFF" w:rsidRPr="00416582">
        <w:t>1.</w:t>
      </w:r>
      <w:r w:rsidR="00835BFF">
        <w:rPr>
          <w:rFonts w:eastAsiaTheme="minorEastAsia"/>
          <w:b w:val="0"/>
          <w:caps w:val="0"/>
          <w:color w:val="auto"/>
          <w:lang w:eastAsia="en-GB"/>
        </w:rPr>
        <w:tab/>
      </w:r>
      <w:r w:rsidR="00835BFF">
        <w:t>INTRODUCTION</w:t>
      </w:r>
      <w:r w:rsidR="00835BFF">
        <w:tab/>
      </w:r>
      <w:r w:rsidR="00835BFF">
        <w:fldChar w:fldCharType="begin"/>
      </w:r>
      <w:r w:rsidR="00835BFF">
        <w:instrText xml:space="preserve"> PAGEREF _Toc99400820 \h </w:instrText>
      </w:r>
      <w:r w:rsidR="00835BFF">
        <w:fldChar w:fldCharType="separate"/>
      </w:r>
      <w:r w:rsidR="00835BFF">
        <w:t>4</w:t>
      </w:r>
      <w:r w:rsidR="00835BFF">
        <w:fldChar w:fldCharType="end"/>
      </w:r>
    </w:p>
    <w:p w14:paraId="3F90E5C8" w14:textId="0BC6BA09" w:rsidR="00835BFF" w:rsidRDefault="00835BFF">
      <w:pPr>
        <w:pStyle w:val="TOC1"/>
        <w:rPr>
          <w:rFonts w:eastAsiaTheme="minorEastAsia"/>
          <w:b w:val="0"/>
          <w:caps w:val="0"/>
          <w:color w:val="auto"/>
          <w:lang w:eastAsia="en-GB"/>
        </w:rPr>
      </w:pPr>
      <w:r w:rsidRPr="00416582">
        <w:t>2.</w:t>
      </w:r>
      <w:r>
        <w:rPr>
          <w:rFonts w:eastAsiaTheme="minorEastAsia"/>
          <w:b w:val="0"/>
          <w:caps w:val="0"/>
          <w:color w:val="auto"/>
          <w:lang w:eastAsia="en-GB"/>
        </w:rPr>
        <w:tab/>
      </w:r>
      <w:r>
        <w:t>DEFINITIONS</w:t>
      </w:r>
      <w:r>
        <w:tab/>
      </w:r>
      <w:r>
        <w:fldChar w:fldCharType="begin"/>
      </w:r>
      <w:r>
        <w:instrText xml:space="preserve"> PAGEREF _Toc99400821 \h </w:instrText>
      </w:r>
      <w:r>
        <w:fldChar w:fldCharType="separate"/>
      </w:r>
      <w:r>
        <w:t>5</w:t>
      </w:r>
      <w:r>
        <w:fldChar w:fldCharType="end"/>
      </w:r>
    </w:p>
    <w:p w14:paraId="34CC0F1C" w14:textId="0EB7CB1F" w:rsidR="00835BFF" w:rsidRDefault="00835BFF">
      <w:pPr>
        <w:pStyle w:val="TOC1"/>
        <w:rPr>
          <w:rFonts w:eastAsiaTheme="minorEastAsia"/>
          <w:b w:val="0"/>
          <w:caps w:val="0"/>
          <w:color w:val="auto"/>
          <w:lang w:eastAsia="en-GB"/>
        </w:rPr>
      </w:pPr>
      <w:r w:rsidRPr="00416582">
        <w:t>3.</w:t>
      </w:r>
      <w:r>
        <w:rPr>
          <w:rFonts w:eastAsiaTheme="minorEastAsia"/>
          <w:b w:val="0"/>
          <w:caps w:val="0"/>
          <w:color w:val="auto"/>
          <w:lang w:eastAsia="en-GB"/>
        </w:rPr>
        <w:tab/>
      </w:r>
      <w:r>
        <w:t>References</w:t>
      </w:r>
      <w:r>
        <w:tab/>
      </w:r>
      <w:r>
        <w:fldChar w:fldCharType="begin"/>
      </w:r>
      <w:r>
        <w:instrText xml:space="preserve"> PAGEREF _Toc99400822 \h </w:instrText>
      </w:r>
      <w:r>
        <w:fldChar w:fldCharType="separate"/>
      </w:r>
      <w:r>
        <w:t>5</w:t>
      </w:r>
      <w:r>
        <w:fldChar w:fldCharType="end"/>
      </w:r>
    </w:p>
    <w:p w14:paraId="136C7CC4" w14:textId="271858A3" w:rsidR="00835BFF" w:rsidRDefault="00835BFF">
      <w:pPr>
        <w:pStyle w:val="TOC1"/>
        <w:rPr>
          <w:rFonts w:eastAsiaTheme="minorEastAsia"/>
          <w:b w:val="0"/>
          <w:caps w:val="0"/>
          <w:color w:val="auto"/>
          <w:lang w:eastAsia="en-GB"/>
        </w:rPr>
      </w:pPr>
      <w:r w:rsidRPr="00416582">
        <w:t>4.</w:t>
      </w:r>
      <w:r>
        <w:rPr>
          <w:rFonts w:eastAsiaTheme="minorEastAsia"/>
          <w:b w:val="0"/>
          <w:caps w:val="0"/>
          <w:color w:val="auto"/>
          <w:lang w:eastAsia="en-GB"/>
        </w:rPr>
        <w:tab/>
      </w:r>
      <w:r>
        <w:t>Abbreviations</w:t>
      </w:r>
      <w:r>
        <w:tab/>
      </w:r>
      <w:r>
        <w:fldChar w:fldCharType="begin"/>
      </w:r>
      <w:r>
        <w:instrText xml:space="preserve"> PAGEREF _Toc99400823 \h </w:instrText>
      </w:r>
      <w:r>
        <w:fldChar w:fldCharType="separate"/>
      </w:r>
      <w:r>
        <w:t>5</w:t>
      </w:r>
      <w:r>
        <w:fldChar w:fldCharType="end"/>
      </w:r>
    </w:p>
    <w:p w14:paraId="43FB2BA4" w14:textId="3D9ED4C3" w:rsidR="00835BFF" w:rsidRDefault="00835BFF">
      <w:pPr>
        <w:pStyle w:val="TOC1"/>
        <w:rPr>
          <w:rFonts w:eastAsiaTheme="minorEastAsia"/>
          <w:b w:val="0"/>
          <w:caps w:val="0"/>
          <w:color w:val="auto"/>
          <w:lang w:eastAsia="en-GB"/>
        </w:rPr>
      </w:pPr>
      <w:r w:rsidRPr="00416582">
        <w:t>5.</w:t>
      </w:r>
      <w:r>
        <w:rPr>
          <w:rFonts w:eastAsiaTheme="minorEastAsia"/>
          <w:b w:val="0"/>
          <w:caps w:val="0"/>
          <w:color w:val="auto"/>
          <w:lang w:eastAsia="en-GB"/>
        </w:rPr>
        <w:tab/>
      </w:r>
      <w:r>
        <w:t>Operational OVERVIEW</w:t>
      </w:r>
      <w:r>
        <w:tab/>
      </w:r>
      <w:r>
        <w:fldChar w:fldCharType="begin"/>
      </w:r>
      <w:r>
        <w:instrText xml:space="preserve"> PAGEREF _Toc99400824 \h </w:instrText>
      </w:r>
      <w:r>
        <w:fldChar w:fldCharType="separate"/>
      </w:r>
      <w:r>
        <w:t>6</w:t>
      </w:r>
      <w:r>
        <w:fldChar w:fldCharType="end"/>
      </w:r>
    </w:p>
    <w:p w14:paraId="15C61483" w14:textId="56849AD8" w:rsidR="00835BFF" w:rsidRDefault="00835BFF">
      <w:pPr>
        <w:pStyle w:val="TOC1"/>
        <w:rPr>
          <w:rFonts w:eastAsiaTheme="minorEastAsia"/>
          <w:b w:val="0"/>
          <w:caps w:val="0"/>
          <w:color w:val="auto"/>
          <w:lang w:eastAsia="en-GB"/>
        </w:rPr>
      </w:pPr>
      <w:r w:rsidRPr="00416582">
        <w:t>6.</w:t>
      </w:r>
      <w:r>
        <w:rPr>
          <w:rFonts w:eastAsiaTheme="minorEastAsia"/>
          <w:b w:val="0"/>
          <w:caps w:val="0"/>
          <w:color w:val="auto"/>
          <w:lang w:eastAsia="en-GB"/>
        </w:rPr>
        <w:tab/>
      </w:r>
      <w:r>
        <w:t>Producing Functional and Performance requirements</w:t>
      </w:r>
      <w:r>
        <w:tab/>
      </w:r>
      <w:r>
        <w:fldChar w:fldCharType="begin"/>
      </w:r>
      <w:r>
        <w:instrText xml:space="preserve"> PAGEREF _Toc99400825 \h </w:instrText>
      </w:r>
      <w:r>
        <w:fldChar w:fldCharType="separate"/>
      </w:r>
      <w:r>
        <w:t>6</w:t>
      </w:r>
      <w:r>
        <w:fldChar w:fldCharType="end"/>
      </w:r>
    </w:p>
    <w:p w14:paraId="2CDCD7BA" w14:textId="041932D6" w:rsidR="00642025" w:rsidRPr="00F55AD7" w:rsidRDefault="000332ED" w:rsidP="00CB7D0F">
      <w:pPr>
        <w:pStyle w:val="BodyText"/>
      </w:pPr>
      <w:r>
        <w:rPr>
          <w:rFonts w:eastAsia="Times New Roman" w:cs="Times New Roman"/>
          <w:b/>
          <w:noProof/>
          <w:color w:val="00558C" w:themeColor="accent1"/>
          <w:szCs w:val="20"/>
        </w:rPr>
        <w:fldChar w:fldCharType="end"/>
      </w:r>
    </w:p>
    <w:p w14:paraId="6926CAC1" w14:textId="77777777" w:rsidR="007302BB" w:rsidRDefault="007302BB" w:rsidP="00466DD5">
      <w:pPr>
        <w:pStyle w:val="ListofFigures"/>
      </w:pPr>
    </w:p>
    <w:p w14:paraId="33893BB9" w14:textId="4B0F42F6" w:rsidR="007302BB" w:rsidRDefault="007302BB" w:rsidP="00466DD5">
      <w:pPr>
        <w:pStyle w:val="ListofFigures"/>
      </w:pPr>
    </w:p>
    <w:p w14:paraId="2388C118" w14:textId="77777777" w:rsidR="00EA7DEC" w:rsidRPr="00EA7DEC" w:rsidRDefault="00EA7DEC" w:rsidP="00EA7DEC"/>
    <w:p w14:paraId="2F4CCDD1" w14:textId="65095EDD" w:rsidR="00466DD5" w:rsidRPr="00CB7D0F" w:rsidRDefault="002F265A" w:rsidP="00466DD5">
      <w:pPr>
        <w:pStyle w:val="ListofFigures"/>
      </w:pPr>
      <w:r w:rsidRPr="00F55AD7">
        <w:t>List of Tables</w:t>
      </w:r>
      <w:r w:rsidR="00176BB8">
        <w:t xml:space="preserve"> </w:t>
      </w:r>
    </w:p>
    <w:p w14:paraId="38B0B672" w14:textId="5DB98DC6" w:rsidR="00161325" w:rsidRPr="00CB7D0F" w:rsidRDefault="00161325" w:rsidP="00CB7D0F">
      <w:pPr>
        <w:pStyle w:val="BodyText"/>
      </w:pPr>
    </w:p>
    <w:p w14:paraId="4A4B52F3" w14:textId="2C5909A3" w:rsidR="00176BB8" w:rsidRDefault="00994D97" w:rsidP="00466DD5">
      <w:pPr>
        <w:pStyle w:val="ListofFigures"/>
      </w:pPr>
      <w:r w:rsidRPr="00F55AD7">
        <w:t>List of Figures</w:t>
      </w:r>
    </w:p>
    <w:p w14:paraId="6ED36DB5" w14:textId="77777777" w:rsidR="00D11B48" w:rsidRPr="00D11B48" w:rsidRDefault="00D11B48" w:rsidP="00D11B48"/>
    <w:p w14:paraId="58890DCE" w14:textId="77777777" w:rsidR="00790277" w:rsidRPr="00462095" w:rsidRDefault="00790277" w:rsidP="00462095">
      <w:pPr>
        <w:pStyle w:val="BodyText"/>
        <w:sectPr w:rsidR="00790277" w:rsidRPr="00462095"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357D3282" w14:textId="223DB8B6" w:rsidR="003A6A32" w:rsidRDefault="00141ACF" w:rsidP="00141ACF">
      <w:pPr>
        <w:pStyle w:val="Heading1"/>
      </w:pPr>
      <w:bookmarkStart w:id="12" w:name="_Ref66800667"/>
      <w:bookmarkStart w:id="13" w:name="_Toc99400820"/>
      <w:r w:rsidRPr="00141ACF">
        <w:lastRenderedPageBreak/>
        <w:t>INTRODUCTION</w:t>
      </w:r>
      <w:bookmarkEnd w:id="12"/>
      <w:bookmarkEnd w:id="13"/>
    </w:p>
    <w:p w14:paraId="2CB396C4" w14:textId="6083CD58" w:rsidR="00A80944" w:rsidRDefault="00141ACF" w:rsidP="000332ED">
      <w:pPr>
        <w:pStyle w:val="BodyText"/>
      </w:pPr>
      <w:bookmarkStart w:id="14" w:name="_Hlk59200746"/>
      <w:r>
        <w:t xml:space="preserve">This Guideline presents a common source of information to assist VTS </w:t>
      </w:r>
      <w:r w:rsidR="003074A8">
        <w:t xml:space="preserve">Providers in the understanding of </w:t>
      </w:r>
      <w:r w:rsidR="00F02996">
        <w:t>Long Range</w:t>
      </w:r>
      <w:r w:rsidR="003074A8">
        <w:t xml:space="preserve"> Sensors and their </w:t>
      </w:r>
      <w:r>
        <w:t xml:space="preserve">contribution to the VTS traffic image (situational awareness) as well as guidance of how the VTS </w:t>
      </w:r>
      <w:r w:rsidR="00A80944">
        <w:t>Provider</w:t>
      </w:r>
      <w:r w:rsidR="003074A8">
        <w:t xml:space="preserve"> should specify the Functional and</w:t>
      </w:r>
      <w:r>
        <w:t xml:space="preserve"> </w:t>
      </w:r>
      <w:r w:rsidR="000C288C">
        <w:t xml:space="preserve">Performance </w:t>
      </w:r>
      <w:r>
        <w:t xml:space="preserve">Requirements. </w:t>
      </w:r>
      <w:r w:rsidR="009D4146">
        <w:t xml:space="preserve"> The VTS Provider should note that it is important to determine the </w:t>
      </w:r>
      <w:r w:rsidR="00F02996">
        <w:t xml:space="preserve">actual </w:t>
      </w:r>
      <w:r w:rsidR="009D4146">
        <w:t xml:space="preserve">performance requirements of </w:t>
      </w:r>
      <w:r w:rsidR="0072087B">
        <w:t xml:space="preserve">the </w:t>
      </w:r>
      <w:r w:rsidR="00F02996">
        <w:t>Long Range</w:t>
      </w:r>
      <w:r w:rsidR="009D4146">
        <w:t xml:space="preserve"> </w:t>
      </w:r>
      <w:r w:rsidR="00F02996">
        <w:t>Sensors and that</w:t>
      </w:r>
      <w:r w:rsidR="009D4146">
        <w:t xml:space="preserve"> </w:t>
      </w:r>
      <w:r w:rsidR="00F02996">
        <w:t xml:space="preserve">it </w:t>
      </w:r>
      <w:r w:rsidR="009D4146">
        <w:t xml:space="preserve">should be clearly defined relative to the </w:t>
      </w:r>
      <w:r w:rsidR="0072087B">
        <w:t xml:space="preserve">area / </w:t>
      </w:r>
      <w:r w:rsidR="00A80944">
        <w:t xml:space="preserve">vessels / </w:t>
      </w:r>
      <w:r w:rsidR="009D4146">
        <w:t xml:space="preserve">targets </w:t>
      </w:r>
      <w:r w:rsidR="00A80944">
        <w:t xml:space="preserve">that are </w:t>
      </w:r>
      <w:r w:rsidR="009D4146">
        <w:t xml:space="preserve">to be monitored.  </w:t>
      </w:r>
    </w:p>
    <w:p w14:paraId="40FDA680" w14:textId="6FCEA9D4" w:rsidR="00141ACF" w:rsidRDefault="009D4146" w:rsidP="000332ED">
      <w:pPr>
        <w:pStyle w:val="BodyText"/>
      </w:pPr>
      <w:r>
        <w:t xml:space="preserve">Copying </w:t>
      </w:r>
      <w:r w:rsidR="00A80944">
        <w:t>parameters from a manufacturer’s</w:t>
      </w:r>
      <w:r>
        <w:t xml:space="preserve"> data sheet is not recommended.  </w:t>
      </w:r>
    </w:p>
    <w:p w14:paraId="5BC77798" w14:textId="2BE3F442" w:rsidR="00141ACF" w:rsidRDefault="00141ACF" w:rsidP="00141ACF">
      <w:pPr>
        <w:pStyle w:val="BodyText"/>
      </w:pPr>
      <w:r>
        <w:t>Th</w:t>
      </w:r>
      <w:r w:rsidR="00A80944">
        <w:t>is</w:t>
      </w:r>
      <w:r>
        <w:t xml:space="preserve"> guideline considers </w:t>
      </w:r>
      <w:r w:rsidR="00A80944">
        <w:t xml:space="preserve">the </w:t>
      </w:r>
      <w:r>
        <w:t xml:space="preserve">application of </w:t>
      </w:r>
      <w:r w:rsidR="00F02996">
        <w:t>Long Range</w:t>
      </w:r>
      <w:r w:rsidR="0072087B">
        <w:t xml:space="preserve"> </w:t>
      </w:r>
      <w:r w:rsidR="003074A8">
        <w:t>sensors</w:t>
      </w:r>
      <w:r>
        <w:t xml:space="preserve"> to different </w:t>
      </w:r>
      <w:r w:rsidR="00A80944">
        <w:t xml:space="preserve">VTS </w:t>
      </w:r>
      <w:r>
        <w:t>operational areas (e.g. inland waterways, Harbours</w:t>
      </w:r>
      <w:r w:rsidR="0072087B">
        <w:t>, Coastal regions and offshore)</w:t>
      </w:r>
      <w:r>
        <w:t xml:space="preserve">.  </w:t>
      </w:r>
    </w:p>
    <w:p w14:paraId="3A87A7FB" w14:textId="6C01F752" w:rsidR="000E259E" w:rsidRPr="000E259E" w:rsidRDefault="000E259E" w:rsidP="000E259E">
      <w:pPr>
        <w:pStyle w:val="BodyText"/>
      </w:pPr>
      <w:r w:rsidRPr="000E259E">
        <w:t>Specific maritime security requirements</w:t>
      </w:r>
      <w:r w:rsidR="00A80944">
        <w:t>,</w:t>
      </w:r>
      <w:r w:rsidRPr="000E259E">
        <w:t xml:space="preserve"> possibly identified by the International Ship and Port Security code</w:t>
      </w:r>
      <w:r w:rsidR="00A80944">
        <w:t>,</w:t>
      </w:r>
      <w:r w:rsidRPr="000E259E">
        <w:t xml:space="preserve"> </w:t>
      </w:r>
      <w:r w:rsidR="00A80944">
        <w:t>are not considered within this guideline</w:t>
      </w:r>
      <w:r w:rsidRPr="000E259E">
        <w:t xml:space="preserve">.  </w:t>
      </w:r>
    </w:p>
    <w:p w14:paraId="44D61E98" w14:textId="03CAA70C" w:rsidR="00CA15A7" w:rsidRPr="00CA15A7" w:rsidRDefault="00EA7DEC" w:rsidP="004000EA">
      <w:pPr>
        <w:pStyle w:val="Heading2"/>
      </w:pPr>
      <w:bookmarkStart w:id="15" w:name="_Toc60660146"/>
      <w:r>
        <w:t xml:space="preserve">The IALA </w:t>
      </w:r>
      <w:r w:rsidR="00CA15A7" w:rsidRPr="00CA15A7">
        <w:t>G1111 guideline series</w:t>
      </w:r>
      <w:bookmarkEnd w:id="15"/>
    </w:p>
    <w:p w14:paraId="656086AE" w14:textId="60573C76" w:rsidR="00CA15A7" w:rsidRPr="004000EA" w:rsidRDefault="00CA15A7" w:rsidP="004000EA">
      <w:pPr>
        <w:pStyle w:val="BodyText"/>
      </w:pPr>
      <w:r w:rsidRPr="004000EA">
        <w:t xml:space="preserve">This Guideline is one of the G1111 series of guideline documents. The purpose of the G1111 series is to assist the VTS </w:t>
      </w:r>
      <w:r w:rsidR="003074A8">
        <w:t>Provider</w:t>
      </w:r>
      <w:r w:rsidRPr="004000EA">
        <w:t xml:space="preserve"> in preparing the definition, specification, establishment, </w:t>
      </w:r>
      <w:r w:rsidR="004000EA" w:rsidRPr="004000EA">
        <w:t>operation,</w:t>
      </w:r>
      <w:r w:rsidR="00A80944">
        <w:t xml:space="preserve"> and upgrading</w:t>
      </w:r>
      <w:r w:rsidRPr="004000EA">
        <w:t xml:space="preserve"> of a VTS system.  The documents </w:t>
      </w:r>
      <w:r w:rsidR="00A80944">
        <w:t xml:space="preserve">in this series </w:t>
      </w:r>
      <w:r w:rsidRPr="004000EA">
        <w:t xml:space="preserve">address the relationship between the operational requirements and VTS system performance (technical) requirements and how these reflect into </w:t>
      </w:r>
      <w:r w:rsidR="003074A8">
        <w:t xml:space="preserve">the overall </w:t>
      </w:r>
      <w:r w:rsidRPr="004000EA">
        <w:t>system design requirements.</w:t>
      </w:r>
      <w:r w:rsidR="003074A8">
        <w:t xml:space="preserve">  </w:t>
      </w:r>
    </w:p>
    <w:p w14:paraId="431BBCC5" w14:textId="6C6390AA" w:rsidR="00CA15A7" w:rsidRPr="00CA15A7" w:rsidRDefault="00CA15A7" w:rsidP="004000EA">
      <w:pPr>
        <w:pStyle w:val="BodyText"/>
      </w:pPr>
      <w:r w:rsidRPr="004000EA">
        <w:t>The G1111 series of guideline documents present system design, sensors, communications, processing, and acceptance, without inferring priority. The guideline documents are numbered and titled as follows:</w:t>
      </w:r>
    </w:p>
    <w:p w14:paraId="1F8D93A6" w14:textId="3458ACF0" w:rsidR="007E3F2D" w:rsidRPr="005839FD" w:rsidRDefault="007E3F2D" w:rsidP="00833E95">
      <w:pPr>
        <w:pStyle w:val="NoSpacing"/>
        <w:numPr>
          <w:ilvl w:val="0"/>
          <w:numId w:val="20"/>
        </w:numPr>
        <w:rPr>
          <w:sz w:val="22"/>
        </w:rPr>
      </w:pPr>
      <w:bookmarkStart w:id="16" w:name="_Hlk63413490"/>
      <w:r w:rsidRPr="005839FD">
        <w:rPr>
          <w:sz w:val="22"/>
        </w:rPr>
        <w:t>G1111</w:t>
      </w:r>
      <w:r w:rsidRPr="005839FD">
        <w:rPr>
          <w:sz w:val="22"/>
        </w:rPr>
        <w:tab/>
      </w:r>
      <w:r w:rsidR="005839FD">
        <w:rPr>
          <w:sz w:val="22"/>
        </w:rPr>
        <w:tab/>
      </w:r>
      <w:r w:rsidRPr="005839FD">
        <w:rPr>
          <w:sz w:val="22"/>
        </w:rPr>
        <w:t>Establishing Functional &amp; Performance Requirements for VTS Systems</w:t>
      </w:r>
    </w:p>
    <w:p w14:paraId="156619A7" w14:textId="77777777" w:rsidR="007E3F2D" w:rsidRPr="005839FD" w:rsidRDefault="007E3F2D" w:rsidP="00833E95">
      <w:pPr>
        <w:pStyle w:val="NoSpacing"/>
        <w:numPr>
          <w:ilvl w:val="0"/>
          <w:numId w:val="20"/>
        </w:numPr>
        <w:rPr>
          <w:sz w:val="22"/>
        </w:rPr>
      </w:pPr>
      <w:r w:rsidRPr="005839FD">
        <w:rPr>
          <w:sz w:val="22"/>
        </w:rPr>
        <w:t>G1111-1</w:t>
      </w:r>
      <w:r w:rsidRPr="005839FD">
        <w:rPr>
          <w:sz w:val="22"/>
        </w:rPr>
        <w:tab/>
        <w:t>Producing Requirements for the Core VTS System</w:t>
      </w:r>
    </w:p>
    <w:p w14:paraId="08F2E70D" w14:textId="77777777" w:rsidR="007E3F2D" w:rsidRPr="005839FD" w:rsidRDefault="007E3F2D" w:rsidP="00833E95">
      <w:pPr>
        <w:pStyle w:val="NoSpacing"/>
        <w:numPr>
          <w:ilvl w:val="0"/>
          <w:numId w:val="20"/>
        </w:numPr>
        <w:rPr>
          <w:sz w:val="22"/>
        </w:rPr>
      </w:pPr>
      <w:r w:rsidRPr="005839FD">
        <w:rPr>
          <w:sz w:val="22"/>
        </w:rPr>
        <w:t>G1111-2</w:t>
      </w:r>
      <w:r w:rsidRPr="005839FD">
        <w:rPr>
          <w:sz w:val="22"/>
        </w:rPr>
        <w:tab/>
        <w:t>Producing Requirements for Voice Communications</w:t>
      </w:r>
    </w:p>
    <w:p w14:paraId="699686DB" w14:textId="77777777" w:rsidR="007E3F2D" w:rsidRPr="005839FD" w:rsidRDefault="007E3F2D" w:rsidP="00833E95">
      <w:pPr>
        <w:pStyle w:val="NoSpacing"/>
        <w:numPr>
          <w:ilvl w:val="0"/>
          <w:numId w:val="20"/>
        </w:numPr>
        <w:rPr>
          <w:sz w:val="22"/>
        </w:rPr>
      </w:pPr>
      <w:r w:rsidRPr="005839FD">
        <w:rPr>
          <w:sz w:val="22"/>
        </w:rPr>
        <w:t>G1111-3</w:t>
      </w:r>
      <w:r w:rsidRPr="005839FD">
        <w:rPr>
          <w:sz w:val="22"/>
        </w:rPr>
        <w:tab/>
        <w:t xml:space="preserve">Producing Requirements for RADAR </w:t>
      </w:r>
    </w:p>
    <w:p w14:paraId="4EC0750C" w14:textId="77777777" w:rsidR="007E3F2D" w:rsidRPr="005839FD" w:rsidRDefault="007E3F2D" w:rsidP="00833E95">
      <w:pPr>
        <w:pStyle w:val="NoSpacing"/>
        <w:numPr>
          <w:ilvl w:val="0"/>
          <w:numId w:val="20"/>
        </w:numPr>
        <w:rPr>
          <w:sz w:val="22"/>
        </w:rPr>
      </w:pPr>
      <w:r w:rsidRPr="005839FD">
        <w:rPr>
          <w:sz w:val="22"/>
        </w:rPr>
        <w:t>G1111-4</w:t>
      </w:r>
      <w:r w:rsidRPr="005839FD">
        <w:rPr>
          <w:sz w:val="22"/>
        </w:rPr>
        <w:tab/>
        <w:t xml:space="preserve">Producing Requirements for AIS and VDES </w:t>
      </w:r>
    </w:p>
    <w:p w14:paraId="48572001" w14:textId="77777777" w:rsidR="007E3F2D" w:rsidRPr="005839FD" w:rsidRDefault="007E3F2D" w:rsidP="00833E95">
      <w:pPr>
        <w:pStyle w:val="NoSpacing"/>
        <w:numPr>
          <w:ilvl w:val="0"/>
          <w:numId w:val="20"/>
        </w:numPr>
        <w:rPr>
          <w:sz w:val="22"/>
        </w:rPr>
      </w:pPr>
      <w:r w:rsidRPr="005839FD">
        <w:rPr>
          <w:sz w:val="22"/>
        </w:rPr>
        <w:t>G1111-5</w:t>
      </w:r>
      <w:r w:rsidRPr="005839FD">
        <w:rPr>
          <w:sz w:val="22"/>
        </w:rPr>
        <w:tab/>
        <w:t>Producing Requirements for Environment Monitoring Systems</w:t>
      </w:r>
    </w:p>
    <w:p w14:paraId="5173AD9D" w14:textId="744FDD19" w:rsidR="007E3F2D" w:rsidRPr="005839FD" w:rsidRDefault="007E3F2D" w:rsidP="00833E95">
      <w:pPr>
        <w:pStyle w:val="NoSpacing"/>
        <w:numPr>
          <w:ilvl w:val="0"/>
          <w:numId w:val="20"/>
        </w:numPr>
        <w:rPr>
          <w:sz w:val="22"/>
        </w:rPr>
      </w:pPr>
      <w:r w:rsidRPr="005839FD">
        <w:rPr>
          <w:sz w:val="22"/>
        </w:rPr>
        <w:t>G1111-6</w:t>
      </w:r>
      <w:r w:rsidRPr="005839FD">
        <w:rPr>
          <w:sz w:val="22"/>
        </w:rPr>
        <w:tab/>
        <w:t xml:space="preserve">Producing </w:t>
      </w:r>
      <w:r w:rsidR="003074A8">
        <w:rPr>
          <w:sz w:val="22"/>
        </w:rPr>
        <w:t>Requirements for Electro Optic</w:t>
      </w:r>
      <w:r w:rsidRPr="005839FD">
        <w:rPr>
          <w:sz w:val="22"/>
        </w:rPr>
        <w:t xml:space="preserve"> </w:t>
      </w:r>
      <w:r w:rsidR="003074A8">
        <w:rPr>
          <w:sz w:val="22"/>
        </w:rPr>
        <w:t>Sensors</w:t>
      </w:r>
    </w:p>
    <w:p w14:paraId="5DD84569" w14:textId="77777777" w:rsidR="007E3F2D" w:rsidRPr="005839FD" w:rsidRDefault="007E3F2D" w:rsidP="00833E95">
      <w:pPr>
        <w:pStyle w:val="NoSpacing"/>
        <w:numPr>
          <w:ilvl w:val="0"/>
          <w:numId w:val="20"/>
        </w:numPr>
        <w:rPr>
          <w:sz w:val="22"/>
        </w:rPr>
      </w:pPr>
      <w:r w:rsidRPr="005839FD">
        <w:rPr>
          <w:sz w:val="22"/>
        </w:rPr>
        <w:t>G1111-7</w:t>
      </w:r>
      <w:r w:rsidRPr="005839FD">
        <w:rPr>
          <w:sz w:val="22"/>
        </w:rPr>
        <w:tab/>
        <w:t>Producing Requirements for Radio Direction Finders</w:t>
      </w:r>
    </w:p>
    <w:p w14:paraId="4CEBC421" w14:textId="77777777" w:rsidR="007E3F2D" w:rsidRPr="005839FD" w:rsidRDefault="007E3F2D" w:rsidP="00833E95">
      <w:pPr>
        <w:pStyle w:val="NoSpacing"/>
        <w:numPr>
          <w:ilvl w:val="0"/>
          <w:numId w:val="20"/>
        </w:numPr>
        <w:rPr>
          <w:sz w:val="22"/>
        </w:rPr>
      </w:pPr>
      <w:r w:rsidRPr="005839FD">
        <w:rPr>
          <w:sz w:val="22"/>
        </w:rPr>
        <w:t>G1111-8</w:t>
      </w:r>
      <w:r w:rsidRPr="005839FD">
        <w:rPr>
          <w:sz w:val="22"/>
        </w:rPr>
        <w:tab/>
        <w:t xml:space="preserve">Producing Requirements for Long Range Sensors </w:t>
      </w:r>
    </w:p>
    <w:p w14:paraId="0BD010EA" w14:textId="77777777" w:rsidR="007E3F2D" w:rsidRPr="005839FD" w:rsidRDefault="007E3F2D" w:rsidP="00833E95">
      <w:pPr>
        <w:pStyle w:val="NoSpacing"/>
        <w:numPr>
          <w:ilvl w:val="0"/>
          <w:numId w:val="20"/>
        </w:numPr>
        <w:rPr>
          <w:sz w:val="22"/>
        </w:rPr>
      </w:pPr>
      <w:r w:rsidRPr="005839FD">
        <w:rPr>
          <w:sz w:val="22"/>
        </w:rPr>
        <w:t>G1111-9</w:t>
      </w:r>
      <w:r w:rsidRPr="005839FD">
        <w:rPr>
          <w:sz w:val="22"/>
        </w:rPr>
        <w:tab/>
        <w:t>Framework for Acceptance of VTS Systems</w:t>
      </w:r>
    </w:p>
    <w:bookmarkEnd w:id="16"/>
    <w:p w14:paraId="205EF47F" w14:textId="77777777" w:rsidR="00141ACF" w:rsidRDefault="00141ACF">
      <w:pPr>
        <w:spacing w:after="200" w:line="276" w:lineRule="auto"/>
        <w:rPr>
          <w:sz w:val="22"/>
        </w:rPr>
      </w:pPr>
      <w:r>
        <w:br w:type="page"/>
      </w:r>
    </w:p>
    <w:p w14:paraId="0FDEED83" w14:textId="77777777" w:rsidR="00141ACF" w:rsidRDefault="00141ACF" w:rsidP="00141ACF">
      <w:pPr>
        <w:pStyle w:val="BodyText"/>
      </w:pPr>
    </w:p>
    <w:p w14:paraId="08AA3884" w14:textId="6559EB17" w:rsidR="00141ACF" w:rsidRDefault="00141ACF" w:rsidP="00141ACF">
      <w:pPr>
        <w:pStyle w:val="Heading1"/>
      </w:pPr>
      <w:bookmarkStart w:id="17" w:name="_Toc99400821"/>
      <w:r w:rsidRPr="00F55AD7">
        <w:t>DEFINITIONS</w:t>
      </w:r>
      <w:bookmarkEnd w:id="17"/>
      <w:r>
        <w:t xml:space="preserve">  </w:t>
      </w:r>
    </w:p>
    <w:p w14:paraId="53A4E4AB" w14:textId="3A50A23E" w:rsidR="00141ACF" w:rsidRDefault="00141ACF" w:rsidP="00141ACF">
      <w:pPr>
        <w:pStyle w:val="Heading2"/>
      </w:pPr>
      <w:bookmarkStart w:id="18" w:name="_Ref66799890"/>
      <w:bookmarkEnd w:id="14"/>
      <w:r w:rsidRPr="00141ACF">
        <w:t>G</w:t>
      </w:r>
      <w:r w:rsidR="00061634">
        <w:t>eneral</w:t>
      </w:r>
      <w:r w:rsidRPr="00141ACF">
        <w:t xml:space="preserve"> T</w:t>
      </w:r>
      <w:bookmarkEnd w:id="18"/>
      <w:r w:rsidR="00061634">
        <w:t>erms</w:t>
      </w:r>
    </w:p>
    <w:p w14:paraId="1F5B8275" w14:textId="646152D8" w:rsidR="00141ACF" w:rsidRPr="007D48DD" w:rsidRDefault="00141ACF" w:rsidP="007D48DD">
      <w:pPr>
        <w:pStyle w:val="BodyText"/>
      </w:pPr>
    </w:p>
    <w:p w14:paraId="62451556" w14:textId="7EE60C69" w:rsidR="00141ACF" w:rsidRDefault="00141ACF" w:rsidP="00141ACF">
      <w:pPr>
        <w:pStyle w:val="Heading2"/>
      </w:pPr>
      <w:r w:rsidRPr="00141ACF">
        <w:t>S</w:t>
      </w:r>
      <w:r w:rsidR="00061634">
        <w:t>pecific</w:t>
      </w:r>
      <w:r w:rsidRPr="00141ACF">
        <w:t xml:space="preserve"> T</w:t>
      </w:r>
      <w:r w:rsidR="00061634">
        <w:t>erms</w:t>
      </w:r>
    </w:p>
    <w:p w14:paraId="5A7723BC" w14:textId="77777777" w:rsidR="0072087B" w:rsidRPr="0072087B" w:rsidRDefault="0072087B" w:rsidP="0072087B"/>
    <w:p w14:paraId="1987EF5B" w14:textId="4AA85348" w:rsidR="00257A4F" w:rsidRDefault="00257A4F" w:rsidP="00257A4F">
      <w:pPr>
        <w:pStyle w:val="Heading2"/>
      </w:pPr>
      <w:bookmarkStart w:id="19" w:name="_Toc62817577"/>
      <w:r>
        <w:t>Specific IALA Definitions</w:t>
      </w:r>
    </w:p>
    <w:p w14:paraId="368FBFAF" w14:textId="374B5D10" w:rsidR="00257A4F" w:rsidRPr="00257A4F" w:rsidRDefault="00257A4F" w:rsidP="00257A4F">
      <w:r w:rsidRPr="000332ED">
        <w:rPr>
          <w:b/>
          <w:sz w:val="22"/>
          <w:highlight w:val="lightGray"/>
        </w:rPr>
        <w:t xml:space="preserve">Specific Term in bold – </w:t>
      </w:r>
      <w:r w:rsidRPr="000332ED">
        <w:rPr>
          <w:sz w:val="22"/>
          <w:highlight w:val="lightGray"/>
        </w:rPr>
        <w:t>details in normal text. Include items specifically related to the series topic where IALA has additional clarifying details to common definition (if common definition exists. If no common definition exists, use the IALA definition on its own.)</w:t>
      </w:r>
    </w:p>
    <w:p w14:paraId="04EDA5E9" w14:textId="5FDD23FD" w:rsidR="000E259E" w:rsidRDefault="000E259E" w:rsidP="000E259E">
      <w:pPr>
        <w:pStyle w:val="Heading1"/>
      </w:pPr>
      <w:bookmarkStart w:id="20" w:name="_Toc99400822"/>
      <w:r w:rsidRPr="007132D5">
        <w:t>References</w:t>
      </w:r>
      <w:bookmarkEnd w:id="19"/>
      <w:bookmarkEnd w:id="20"/>
    </w:p>
    <w:p w14:paraId="58A59227" w14:textId="0CF71C53" w:rsidR="00F02996" w:rsidRPr="00F02996" w:rsidRDefault="00F02996" w:rsidP="00F02996">
      <w:pPr>
        <w:autoSpaceDE w:val="0"/>
        <w:autoSpaceDN w:val="0"/>
        <w:adjustRightInd w:val="0"/>
        <w:spacing w:after="67" w:line="240" w:lineRule="auto"/>
        <w:ind w:left="709" w:hanging="709"/>
        <w:rPr>
          <w:rFonts w:ascii="Calibri" w:hAnsi="Calibri" w:cs="Calibri"/>
          <w:color w:val="000000"/>
          <w:sz w:val="22"/>
        </w:rPr>
      </w:pPr>
      <w:r w:rsidRPr="00F02996">
        <w:rPr>
          <w:rFonts w:ascii="Calibri" w:hAnsi="Calibri" w:cs="Calibri"/>
          <w:color w:val="000000"/>
          <w:sz w:val="22"/>
        </w:rPr>
        <w:t>[1]</w:t>
      </w:r>
      <w:r>
        <w:rPr>
          <w:rFonts w:ascii="Calibri" w:hAnsi="Calibri" w:cs="Calibri"/>
          <w:color w:val="000000"/>
          <w:sz w:val="22"/>
        </w:rPr>
        <w:tab/>
      </w:r>
      <w:r w:rsidRPr="00F02996">
        <w:rPr>
          <w:rFonts w:ascii="Calibri" w:hAnsi="Calibri" w:cs="Calibri"/>
          <w:color w:val="000000"/>
          <w:sz w:val="22"/>
        </w:rPr>
        <w:t>IMO</w:t>
      </w:r>
      <w:r>
        <w:rPr>
          <w:rFonts w:ascii="Calibri" w:hAnsi="Calibri" w:cs="Calibri"/>
          <w:color w:val="000000"/>
          <w:sz w:val="22"/>
        </w:rPr>
        <w:t xml:space="preserve"> - Greenhouse Gas Strategy</w:t>
      </w:r>
      <w:r w:rsidRPr="00F02996">
        <w:rPr>
          <w:rFonts w:ascii="Calibri" w:hAnsi="Calibri" w:cs="Calibri"/>
          <w:color w:val="000000"/>
          <w:sz w:val="22"/>
        </w:rPr>
        <w:t xml:space="preserve"> </w:t>
      </w:r>
    </w:p>
    <w:p w14:paraId="41BA82FE" w14:textId="1C5303E7" w:rsidR="00F02996" w:rsidRPr="00F02996" w:rsidRDefault="00F02996" w:rsidP="00F02996">
      <w:pPr>
        <w:rPr>
          <w:sz w:val="22"/>
        </w:rPr>
      </w:pPr>
    </w:p>
    <w:p w14:paraId="6FEA6221" w14:textId="18C2D3F6" w:rsidR="0072087B" w:rsidRDefault="0072087B" w:rsidP="0072087B"/>
    <w:p w14:paraId="0D0801B8" w14:textId="1E1365BB" w:rsidR="008B7069" w:rsidRDefault="008B7069" w:rsidP="000E259E">
      <w:pPr>
        <w:pStyle w:val="Heading1"/>
      </w:pPr>
      <w:bookmarkStart w:id="21" w:name="_Toc99400823"/>
      <w:r>
        <w:t>Ab</w:t>
      </w:r>
      <w:r w:rsidR="00D82418">
        <w:t>b</w:t>
      </w:r>
      <w:r>
        <w:t>reviations</w:t>
      </w:r>
      <w:bookmarkStart w:id="22" w:name="_Toc62817578"/>
      <w:bookmarkEnd w:id="21"/>
    </w:p>
    <w:p w14:paraId="4D7C41BA" w14:textId="3FCB4323" w:rsidR="008B7069" w:rsidRDefault="000A4F41" w:rsidP="00D82418">
      <w:pPr>
        <w:pStyle w:val="BodyText"/>
      </w:pPr>
      <w:r>
        <w:t xml:space="preserve">Please refer to IALA </w:t>
      </w:r>
      <w:r w:rsidRPr="000A4F41">
        <w:t>G.1111 Establishing Functional and Performance Requirements for VTS systems</w:t>
      </w:r>
      <w:r>
        <w:t xml:space="preserve"> for an extensive list of </w:t>
      </w:r>
      <w:r w:rsidR="00D82418">
        <w:t>abbreviations</w:t>
      </w:r>
      <w:r>
        <w:t xml:space="preserve"> and acronyms covering the entire G</w:t>
      </w:r>
      <w:r w:rsidR="00D82418">
        <w:t>1111 series</w:t>
      </w:r>
      <w:r w:rsidR="007D48DD">
        <w:t xml:space="preserve">.  This section identifies abbreviations that are related to </w:t>
      </w:r>
      <w:r w:rsidR="00F02996">
        <w:t>Long Range Sensors</w:t>
      </w:r>
      <w:r w:rsidR="007D48DD">
        <w:t xml:space="preserve"> only.  </w:t>
      </w:r>
    </w:p>
    <w:p w14:paraId="05E8F907" w14:textId="4CF1EF91" w:rsidR="00A80ADC" w:rsidRDefault="00A80ADC" w:rsidP="007D48DD">
      <w:pPr>
        <w:pStyle w:val="BodyText"/>
        <w:ind w:left="567"/>
      </w:pPr>
    </w:p>
    <w:p w14:paraId="626F7E4D" w14:textId="77777777" w:rsidR="007D48DD" w:rsidRPr="007D48DD" w:rsidRDefault="007D48DD" w:rsidP="007D48DD">
      <w:pPr>
        <w:pStyle w:val="BodyText"/>
        <w:ind w:left="567"/>
      </w:pPr>
    </w:p>
    <w:p w14:paraId="4E2C809D" w14:textId="219C92F1" w:rsidR="00A579A4" w:rsidRPr="00461021" w:rsidRDefault="00A579A4" w:rsidP="00A579A4">
      <w:pPr>
        <w:pStyle w:val="Heading1"/>
      </w:pPr>
      <w:bookmarkStart w:id="23" w:name="_Toc62817610"/>
      <w:bookmarkStart w:id="24" w:name="_Toc99400824"/>
      <w:r>
        <w:t xml:space="preserve">Operational </w:t>
      </w:r>
      <w:bookmarkEnd w:id="23"/>
      <w:r w:rsidR="00381B09">
        <w:t>OVERVIEW</w:t>
      </w:r>
      <w:bookmarkEnd w:id="24"/>
    </w:p>
    <w:p w14:paraId="29EE5022" w14:textId="0BB2D78F" w:rsidR="00B476DD" w:rsidRDefault="0055469A" w:rsidP="0072087B">
      <w:pPr>
        <w:pStyle w:val="BodyText"/>
      </w:pPr>
      <w:r>
        <w:t xml:space="preserve">This guideline </w:t>
      </w:r>
      <w:r w:rsidR="00F424EC">
        <w:t xml:space="preserve">is a part of the overall G1111 guideline and </w:t>
      </w:r>
      <w:r>
        <w:t xml:space="preserve">considers </w:t>
      </w:r>
      <w:r w:rsidR="007D48DD">
        <w:t xml:space="preserve">the operational </w:t>
      </w:r>
      <w:r>
        <w:t xml:space="preserve">application of </w:t>
      </w:r>
      <w:r w:rsidR="00B476DD">
        <w:t>Long Range</w:t>
      </w:r>
      <w:r w:rsidR="0072087B">
        <w:t xml:space="preserve"> sensors</w:t>
      </w:r>
      <w:r>
        <w:t xml:space="preserve">. </w:t>
      </w:r>
      <w:r w:rsidR="007D48DD">
        <w:t xml:space="preserve"> The use of such sensors can </w:t>
      </w:r>
      <w:r w:rsidR="0072087B">
        <w:t xml:space="preserve">assist the VTS Operator in understanding the </w:t>
      </w:r>
      <w:r w:rsidR="00B476DD">
        <w:t xml:space="preserve">expected time of arrival for visiting ships.  </w:t>
      </w:r>
      <w:r w:rsidR="00B476DD">
        <w:t xml:space="preserve">It may assist in locating vessels that have not arrived on schedule or detect vessels that arrive unannounced. </w:t>
      </w:r>
      <w:r w:rsidR="00B476DD">
        <w:t xml:space="preserve"> </w:t>
      </w:r>
      <w:r w:rsidR="00B476DD">
        <w:t>It allows authorities to assess potential security risks or, should the need arise, provide input data for search planning in case of a SAR incident.</w:t>
      </w:r>
      <w:r w:rsidR="00B476DD">
        <w:t xml:space="preserve">  </w:t>
      </w:r>
    </w:p>
    <w:p w14:paraId="7D7005D4" w14:textId="77777777" w:rsidR="00B476DD" w:rsidRPr="00B476DD" w:rsidRDefault="00B476DD" w:rsidP="00B476DD">
      <w:pPr>
        <w:pStyle w:val="BodyText"/>
      </w:pPr>
      <w:r w:rsidRPr="00B476DD">
        <w:t xml:space="preserve">Typical long range sensors include: </w:t>
      </w:r>
    </w:p>
    <w:p w14:paraId="4D9C917F" w14:textId="77777777" w:rsidR="00B476DD" w:rsidRPr="00B476DD" w:rsidRDefault="00B476DD" w:rsidP="00B476DD">
      <w:pPr>
        <w:autoSpaceDE w:val="0"/>
        <w:autoSpaceDN w:val="0"/>
        <w:adjustRightInd w:val="0"/>
        <w:spacing w:after="75" w:line="240" w:lineRule="auto"/>
        <w:rPr>
          <w:rFonts w:ascii="Calibri" w:hAnsi="Calibri" w:cs="Calibri"/>
          <w:color w:val="000000"/>
          <w:sz w:val="22"/>
        </w:rPr>
      </w:pPr>
      <w:r w:rsidRPr="00B476DD">
        <w:rPr>
          <w:rFonts w:ascii="Calibri" w:hAnsi="Calibri" w:cs="Calibri"/>
          <w:color w:val="00548B"/>
          <w:sz w:val="22"/>
        </w:rPr>
        <w:t xml:space="preserve">• </w:t>
      </w:r>
      <w:r w:rsidRPr="00B476DD">
        <w:rPr>
          <w:rFonts w:ascii="Calibri" w:hAnsi="Calibri" w:cs="Calibri"/>
          <w:color w:val="000000"/>
          <w:sz w:val="22"/>
        </w:rPr>
        <w:t xml:space="preserve">LRIT (Long Range Identification and Tracking); </w:t>
      </w:r>
    </w:p>
    <w:p w14:paraId="0A869C2B" w14:textId="77777777" w:rsidR="00B476DD" w:rsidRPr="00B476DD" w:rsidRDefault="00B476DD" w:rsidP="00B476DD">
      <w:pPr>
        <w:autoSpaceDE w:val="0"/>
        <w:autoSpaceDN w:val="0"/>
        <w:adjustRightInd w:val="0"/>
        <w:spacing w:after="75" w:line="240" w:lineRule="auto"/>
        <w:rPr>
          <w:rFonts w:ascii="Calibri" w:hAnsi="Calibri" w:cs="Calibri"/>
          <w:color w:val="000000"/>
          <w:sz w:val="22"/>
        </w:rPr>
      </w:pPr>
      <w:r w:rsidRPr="00B476DD">
        <w:rPr>
          <w:rFonts w:ascii="Calibri" w:hAnsi="Calibri" w:cs="Calibri"/>
          <w:color w:val="00548B"/>
          <w:sz w:val="22"/>
        </w:rPr>
        <w:t xml:space="preserve">• </w:t>
      </w:r>
      <w:r w:rsidRPr="00B476DD">
        <w:rPr>
          <w:rFonts w:ascii="Calibri" w:hAnsi="Calibri" w:cs="Calibri"/>
          <w:color w:val="000000"/>
          <w:sz w:val="22"/>
        </w:rPr>
        <w:t xml:space="preserve">Satellite AIS (SAIS); </w:t>
      </w:r>
    </w:p>
    <w:p w14:paraId="6921C7BB" w14:textId="77777777" w:rsidR="00B476DD" w:rsidRPr="00B476DD" w:rsidRDefault="00B476DD" w:rsidP="00B476DD">
      <w:pPr>
        <w:autoSpaceDE w:val="0"/>
        <w:autoSpaceDN w:val="0"/>
        <w:adjustRightInd w:val="0"/>
        <w:spacing w:after="75" w:line="240" w:lineRule="auto"/>
        <w:rPr>
          <w:rFonts w:ascii="Calibri" w:hAnsi="Calibri" w:cs="Calibri"/>
          <w:color w:val="000000"/>
          <w:sz w:val="22"/>
        </w:rPr>
      </w:pPr>
      <w:r w:rsidRPr="00B476DD">
        <w:rPr>
          <w:rFonts w:ascii="Calibri" w:hAnsi="Calibri" w:cs="Calibri"/>
          <w:color w:val="00548B"/>
          <w:sz w:val="22"/>
        </w:rPr>
        <w:t xml:space="preserve">• </w:t>
      </w:r>
      <w:r w:rsidRPr="00B476DD">
        <w:rPr>
          <w:rFonts w:ascii="Calibri" w:hAnsi="Calibri" w:cs="Calibri"/>
          <w:color w:val="000000"/>
          <w:sz w:val="22"/>
        </w:rPr>
        <w:t xml:space="preserve">HF Radar; </w:t>
      </w:r>
    </w:p>
    <w:p w14:paraId="4FF82DEB" w14:textId="77777777" w:rsidR="00B476DD" w:rsidRPr="00B476DD" w:rsidRDefault="00B476DD" w:rsidP="00B476DD">
      <w:pPr>
        <w:autoSpaceDE w:val="0"/>
        <w:autoSpaceDN w:val="0"/>
        <w:adjustRightInd w:val="0"/>
        <w:spacing w:line="240" w:lineRule="auto"/>
        <w:rPr>
          <w:rFonts w:ascii="Calibri" w:hAnsi="Calibri" w:cs="Calibri"/>
          <w:color w:val="000000"/>
          <w:sz w:val="22"/>
        </w:rPr>
      </w:pPr>
      <w:r w:rsidRPr="00B476DD">
        <w:rPr>
          <w:rFonts w:ascii="Calibri" w:hAnsi="Calibri" w:cs="Calibri"/>
          <w:color w:val="00548B"/>
          <w:sz w:val="22"/>
        </w:rPr>
        <w:t xml:space="preserve">• </w:t>
      </w:r>
      <w:r w:rsidRPr="00B476DD">
        <w:rPr>
          <w:rFonts w:ascii="Calibri" w:hAnsi="Calibri" w:cs="Calibri"/>
          <w:color w:val="000000"/>
          <w:sz w:val="22"/>
        </w:rPr>
        <w:t xml:space="preserve">Satellite-based Synthetic Aperture Radar (SARSAT). </w:t>
      </w:r>
    </w:p>
    <w:p w14:paraId="7F067A2B" w14:textId="77777777" w:rsidR="00B476DD" w:rsidRPr="00B476DD" w:rsidRDefault="00B476DD" w:rsidP="00B476DD">
      <w:pPr>
        <w:pStyle w:val="BodyText"/>
      </w:pPr>
    </w:p>
    <w:p w14:paraId="3689AFBE" w14:textId="2E775AE5" w:rsidR="00B476DD" w:rsidRPr="00B476DD" w:rsidRDefault="00B476DD" w:rsidP="00B476DD">
      <w:pPr>
        <w:pStyle w:val="BodyText"/>
      </w:pPr>
      <w:r w:rsidRPr="00B476DD">
        <w:t xml:space="preserve">This section provides an overview of each of the above and identifies the applicability, benefits and limitations of these sensors to VTS </w:t>
      </w:r>
      <w:r>
        <w:t>Providers</w:t>
      </w:r>
      <w:r w:rsidRPr="00B476DD">
        <w:t xml:space="preserve">. </w:t>
      </w:r>
    </w:p>
    <w:p w14:paraId="254B19B7" w14:textId="015BAE82" w:rsidR="00B476DD" w:rsidRPr="00B476DD" w:rsidRDefault="00B476DD" w:rsidP="00B476DD">
      <w:pPr>
        <w:pStyle w:val="Heading1"/>
      </w:pPr>
      <w:r w:rsidRPr="00B476DD">
        <w:t xml:space="preserve">LONG RANGE IDENTIFICATION AND TRACKING (LRIT) </w:t>
      </w:r>
    </w:p>
    <w:p w14:paraId="4D265A45" w14:textId="1FC30D4E" w:rsidR="00B476DD" w:rsidRPr="00B476DD" w:rsidRDefault="00B476DD" w:rsidP="00B476DD">
      <w:pPr>
        <w:pStyle w:val="BodyText"/>
      </w:pPr>
      <w:r w:rsidRPr="00B476DD">
        <w:t xml:space="preserve">LRIT is a mandatory carriage requirement for SOLAS vessels. It provides a ship position report at regular intervals based upon the area of operation. The normal reporting interval is every 6 hours. </w:t>
      </w:r>
      <w:r>
        <w:t xml:space="preserve"> </w:t>
      </w:r>
      <w:r w:rsidRPr="00B476DD">
        <w:t xml:space="preserve">LRIT data is received by International Data Centres (IDC) and is available to the flag authority and to the maritime authorities of transit and destination countries. </w:t>
      </w:r>
    </w:p>
    <w:p w14:paraId="18BEB10F" w14:textId="6715B4CA" w:rsidR="00B476DD" w:rsidRDefault="00B476DD" w:rsidP="00B476DD">
      <w:pPr>
        <w:pStyle w:val="BodyText"/>
      </w:pPr>
      <w:r>
        <w:t xml:space="preserve">LRIT data can provide en-route information about the progress of incoming vessels that can assist the VTS Provider in maintaining an accurate assessment of its time of arrival.  When establishing the appropriate time slot for the arrival of a vessel, the LRIT data may used to determine whether the ship may arrive early or late.  In such circumstances, the vessel may be contacted to advise that it should adjust its speed in order to arrive in accordance with the calculated ETA defined as its allocated arrival slot time.  </w:t>
      </w:r>
    </w:p>
    <w:p w14:paraId="5361EC45" w14:textId="25611711" w:rsidR="00B476DD" w:rsidRPr="00B476DD" w:rsidRDefault="00B476DD" w:rsidP="00B476DD">
      <w:pPr>
        <w:pStyle w:val="BodyText"/>
      </w:pPr>
      <w:r w:rsidRPr="00B476DD">
        <w:t xml:space="preserve">In circumstances where a vessel has arrived unexpectedly or gone missing, the historical LRIT information may provide the additional information needed for a security assessment or the planning of search activities. </w:t>
      </w:r>
    </w:p>
    <w:p w14:paraId="6EB1FFC9" w14:textId="44B7F199" w:rsidR="00B476DD" w:rsidRPr="00B476DD" w:rsidRDefault="00B476DD" w:rsidP="00B476DD">
      <w:pPr>
        <w:pStyle w:val="BodyText"/>
      </w:pPr>
      <w:r w:rsidRPr="00B476DD">
        <w:t xml:space="preserve">LRIT is an established service and, subject to approval by the national maritime authority, the VTS </w:t>
      </w:r>
      <w:r>
        <w:t>Provider</w:t>
      </w:r>
      <w:r w:rsidRPr="00B476DD">
        <w:t xml:space="preserve"> can access the International Data Centre and integrate appropriate LRIT data. </w:t>
      </w:r>
    </w:p>
    <w:p w14:paraId="3DAEB15D" w14:textId="6D21975E" w:rsidR="00B476DD" w:rsidRPr="00B476DD" w:rsidRDefault="00B476DD" w:rsidP="00B476DD">
      <w:pPr>
        <w:pStyle w:val="BodyText"/>
      </w:pPr>
      <w:r w:rsidRPr="00B476DD">
        <w:t xml:space="preserve">It should be noted that LRIT data normally carries an airtime cost per position report and that the IDC may charge for the provision of the data. </w:t>
      </w:r>
      <w:r>
        <w:t xml:space="preserve"> </w:t>
      </w:r>
    </w:p>
    <w:p w14:paraId="71D713A0" w14:textId="77777777" w:rsidR="00B476DD" w:rsidRPr="00B476DD" w:rsidRDefault="00B476DD" w:rsidP="00B476DD">
      <w:pPr>
        <w:pStyle w:val="BodyText"/>
      </w:pPr>
      <w:r w:rsidRPr="00B476DD">
        <w:t xml:space="preserve">As the applications for LRIT data continue to evolve, other uses and benefits may be determined and implemented. </w:t>
      </w:r>
    </w:p>
    <w:p w14:paraId="6318CEF8" w14:textId="25ABE90E" w:rsidR="00B476DD" w:rsidRPr="00B476DD" w:rsidRDefault="00B476DD" w:rsidP="00B476DD">
      <w:pPr>
        <w:pStyle w:val="Heading1"/>
      </w:pPr>
      <w:r w:rsidRPr="00B476DD">
        <w:t xml:space="preserve">SATELLITE AIS </w:t>
      </w:r>
    </w:p>
    <w:p w14:paraId="49C8E506" w14:textId="606B9146" w:rsidR="00B476DD" w:rsidRDefault="00B476DD" w:rsidP="00B476DD">
      <w:pPr>
        <w:pStyle w:val="BodyText"/>
      </w:pPr>
      <w:r w:rsidRPr="00B476DD">
        <w:t xml:space="preserve">An AIS satellite listens to AIS transmissions within its footprint area and stores the data on-board until it passes over a ground station, to which the data can be downloaded. </w:t>
      </w:r>
      <w:r>
        <w:t xml:space="preserve"> </w:t>
      </w:r>
      <w:r w:rsidRPr="00B476DD">
        <w:t xml:space="preserve">Satellite AIS has a potentially global coverage, particularly now that dedicated VHF channels are allocated to satellite AIS. </w:t>
      </w:r>
    </w:p>
    <w:p w14:paraId="732BF775" w14:textId="7FDF0D0C" w:rsidR="00B476DD" w:rsidRDefault="00B476DD" w:rsidP="00B476DD">
      <w:pPr>
        <w:pStyle w:val="BodyText"/>
      </w:pPr>
      <w:r>
        <w:t>Satellite AIS data may also be used to</w:t>
      </w:r>
      <w:r>
        <w:t xml:space="preserve"> provide en-route information about the progress of incoming vessels that can assist the VTS Provider in maintaining an accurate assessment of its time of arrival.  When establishing the appropriate time slot for the arrival of a vessel, the </w:t>
      </w:r>
      <w:r>
        <w:t>S-AIS</w:t>
      </w:r>
      <w:r>
        <w:t xml:space="preserve"> data may used to determine whether the ship may arrive early or late.  In such circumstances, the vessel may be contacted to advise that it should adjust its speed in order to arrive in accordance with the calculated ETA defined as its allocated arrival slot time.  </w:t>
      </w:r>
    </w:p>
    <w:p w14:paraId="3B06E45B" w14:textId="76E3D7B6" w:rsidR="00B476DD" w:rsidRPr="00B476DD" w:rsidRDefault="00B476DD" w:rsidP="00B476DD">
      <w:pPr>
        <w:pStyle w:val="BodyText"/>
      </w:pPr>
      <w:r>
        <w:t>However,</w:t>
      </w:r>
      <w:r w:rsidRPr="00B476DD">
        <w:t xml:space="preserve"> AIS satellite</w:t>
      </w:r>
      <w:r>
        <w:t>s</w:t>
      </w:r>
      <w:r w:rsidRPr="00B476DD">
        <w:t xml:space="preserve"> may </w:t>
      </w:r>
      <w:r>
        <w:t>be unable to receive all AIS transmissions, particularly in</w:t>
      </w:r>
      <w:r w:rsidRPr="00B476DD">
        <w:t xml:space="preserve"> dense traffic areas</w:t>
      </w:r>
      <w:r>
        <w:t xml:space="preserve"> where multiple Self Organising AIS networks may have been established causing some data to be transmitted simultaneously, resulting in data collisions</w:t>
      </w:r>
      <w:r w:rsidRPr="00B476DD">
        <w:t xml:space="preserve">. </w:t>
      </w:r>
      <w:r>
        <w:t xml:space="preserve"> </w:t>
      </w:r>
      <w:r w:rsidRPr="00B476DD">
        <w:t xml:space="preserve">Such data collisions may make it impossible to properly decode the individual AIS messages, resulting in inaccurate or completely wrong positions, despite the use of advanced de-collision algorithms. </w:t>
      </w:r>
      <w:r>
        <w:t xml:space="preserve"> </w:t>
      </w:r>
    </w:p>
    <w:p w14:paraId="12735459" w14:textId="77777777" w:rsidR="00B476DD" w:rsidRPr="00B476DD" w:rsidRDefault="00B476DD" w:rsidP="00B476DD">
      <w:pPr>
        <w:pStyle w:val="BodyText"/>
      </w:pPr>
      <w:r w:rsidRPr="00B476DD">
        <w:t xml:space="preserve">An AIS satellite will only be able to download data when it is in range of a ground station. This means that the data received by the VTS Authority will not be real time and may be up to 2 hours old (or possibly more). </w:t>
      </w:r>
    </w:p>
    <w:p w14:paraId="6D779346" w14:textId="77777777" w:rsidR="00B476DD" w:rsidRPr="00B476DD" w:rsidRDefault="00B476DD" w:rsidP="00B476DD">
      <w:pPr>
        <w:pStyle w:val="BodyText"/>
      </w:pPr>
      <w:r w:rsidRPr="00B476DD">
        <w:t xml:space="preserve">AIS satellite systems comprise several satellites in different constellations, i.e., a polar-orbiting constellation or a mix of equatorial and polar orbiting satellites. The effect of different orbiting constellations will impact when and for how long ground stations can be accessed to download AIS data. The more frequently the satellite can download the data, the less latency between the received data and the real time position of the actual vessels. </w:t>
      </w:r>
    </w:p>
    <w:p w14:paraId="1F59E66F" w14:textId="77777777" w:rsidR="00B476DD" w:rsidRPr="00B476DD" w:rsidRDefault="00B476DD" w:rsidP="00B476DD">
      <w:pPr>
        <w:pStyle w:val="BodyText"/>
      </w:pPr>
      <w:r w:rsidRPr="00B476DD">
        <w:t xml:space="preserve">Satellite AIS data is provided through a Service Provider to which the VTS Authority will need to subscribe and is now becoming increasingly available via commercial as well as national government-sponsored satellite AIS operators. </w:t>
      </w:r>
    </w:p>
    <w:p w14:paraId="56E9E97E" w14:textId="77777777" w:rsidR="00B476DD" w:rsidRPr="00B476DD" w:rsidRDefault="00B476DD" w:rsidP="00B476DD">
      <w:pPr>
        <w:pStyle w:val="BodyText"/>
      </w:pPr>
      <w:r w:rsidRPr="00B476DD">
        <w:t xml:space="preserve">The main difference between the terrestrial and satellite AIS data, besides the geographic coverage, is the data latency, i.e., the age of the AIS message when it is actually received by the VTS system. This is generally not a problem, because long range data is used for strategic purposes, where accuracy is less relevant than coverage. </w:t>
      </w:r>
    </w:p>
    <w:p w14:paraId="66AF7750" w14:textId="77777777" w:rsidR="00B476DD" w:rsidRPr="00B476DD" w:rsidRDefault="00B476DD" w:rsidP="00B476DD">
      <w:pPr>
        <w:pStyle w:val="BodyText"/>
      </w:pPr>
      <w:r w:rsidRPr="00B476DD">
        <w:t xml:space="preserve">Satellite AIS is an established service that does not require any special design, configuration or installation on the part of the VTS Authority as these are handled by the satellite AIS Service Providers. Once the VTS Authority has subscribed to the AIS satellite service, it will be able to integrate the satellite AIS data as appropriate for its operational requirements. </w:t>
      </w:r>
    </w:p>
    <w:p w14:paraId="74813185" w14:textId="77777777" w:rsidR="00B476DD" w:rsidRPr="00B476DD" w:rsidRDefault="00B476DD" w:rsidP="00B476DD">
      <w:pPr>
        <w:pStyle w:val="BodyText"/>
      </w:pPr>
      <w:r w:rsidRPr="00B476DD">
        <w:t xml:space="preserve">As the applications for satellite AIS data continue to evolve, other uses and benefits may be determined and implemented. </w:t>
      </w:r>
    </w:p>
    <w:p w14:paraId="3FCEB41B" w14:textId="0570E62A" w:rsidR="00B476DD" w:rsidRPr="00B476DD" w:rsidRDefault="00B476DD" w:rsidP="00B476DD">
      <w:pPr>
        <w:pStyle w:val="Heading1"/>
      </w:pPr>
      <w:r w:rsidRPr="00B476DD">
        <w:t xml:space="preserve">HF RADAR </w:t>
      </w:r>
    </w:p>
    <w:p w14:paraId="77E042AD" w14:textId="77777777" w:rsidR="00B476DD" w:rsidRPr="00B476DD" w:rsidRDefault="00B476DD" w:rsidP="00B476DD">
      <w:pPr>
        <w:pStyle w:val="BodyText"/>
      </w:pPr>
      <w:r w:rsidRPr="00B476DD">
        <w:t xml:space="preserve">One rarely used technology that can offer long range detection of vessels is HF radar. HF radar has one major advantage over other long range detection technologies in that it does not require cooperation from the vessels to be detected. </w:t>
      </w:r>
    </w:p>
    <w:p w14:paraId="716AE300" w14:textId="77777777" w:rsidR="00B476DD" w:rsidRPr="00B476DD" w:rsidRDefault="00B476DD" w:rsidP="00B476DD">
      <w:pPr>
        <w:pStyle w:val="BodyText"/>
      </w:pPr>
      <w:r w:rsidRPr="00B476DD">
        <w:t xml:space="preserve">There are generally two types of HF radars, those that use the low level earth surface 'hugging' refraction duct and those that use reflection from the layer to layer boundaries in the ionosphere above the earth (sky wave). Both system types suffer from unpredictable propagation path characteristics, which can support medium and large object detection (metal ships) to hundreds of nautical miles in some conditions, but often offers very little detection performance. This makes specification of achievable performance and detection 'availability' a challenge to both radar customers and radar suppliers. The vagaries of the propagation paths can also introduce unpredictable positional measurement errors affecting both angle and range even when an object is clearly detected. </w:t>
      </w:r>
    </w:p>
    <w:p w14:paraId="2C937674" w14:textId="77777777" w:rsidR="00B476DD" w:rsidRPr="00B476DD" w:rsidRDefault="00B476DD" w:rsidP="00B476DD">
      <w:pPr>
        <w:pStyle w:val="BodyText"/>
      </w:pPr>
      <w:r w:rsidRPr="00B476DD">
        <w:t xml:space="preserve">HF radar installation requires some careful selection of suitable coastal terrain, which may not suit all potential VTS locations. Similarly, suitable sites will rarely support the necessary infrastructure (power, communications, access for installation and maintenance) and these need to be factored into the installation and operational costs. </w:t>
      </w:r>
    </w:p>
    <w:p w14:paraId="303418EF" w14:textId="77777777" w:rsidR="00B476DD" w:rsidRPr="00B476DD" w:rsidRDefault="00B476DD" w:rsidP="00B476DD">
      <w:pPr>
        <w:pStyle w:val="BodyText"/>
      </w:pPr>
      <w:r w:rsidRPr="00B476DD">
        <w:t xml:space="preserve">Finally, optimising the nature of HF radar may impose high workload on specialised, highly trained operators. </w:t>
      </w:r>
    </w:p>
    <w:p w14:paraId="59AD45AA" w14:textId="77777777" w:rsidR="00B476DD" w:rsidRPr="00B476DD" w:rsidRDefault="00B476DD" w:rsidP="00B476DD">
      <w:pPr>
        <w:pStyle w:val="BodyText"/>
      </w:pPr>
      <w:r w:rsidRPr="00B476DD">
        <w:t xml:space="preserve">If the limitations are acceptable, this technology offers valuable passive detection in open waters, expensive to obtain by other means (airborne sensors and satellite). Realistically, however, HF radar systems are not used for VTS purposes. </w:t>
      </w:r>
    </w:p>
    <w:p w14:paraId="6756777A" w14:textId="4C4FCAD4" w:rsidR="00B476DD" w:rsidRPr="00B476DD" w:rsidRDefault="00B476DD" w:rsidP="00B476DD">
      <w:pPr>
        <w:pStyle w:val="Heading1"/>
      </w:pPr>
      <w:r w:rsidRPr="00B476DD">
        <w:t xml:space="preserve">SYNTHETIC APERTURE RADAR (SARSAT) </w:t>
      </w:r>
    </w:p>
    <w:p w14:paraId="7B3272A9" w14:textId="6FA30C0D" w:rsidR="00B476DD" w:rsidRPr="00B476DD" w:rsidRDefault="00B476DD" w:rsidP="00B476DD">
      <w:pPr>
        <w:pStyle w:val="BodyText"/>
      </w:pPr>
      <w:r w:rsidRPr="00B476DD">
        <w:t>Satellite-based Synthetic Aperture Radar (SARSAT) can provide vessel target information at ranges beyond that of shore-based sensors, including HF Radar. However, such services will probably only provide a single image of a specific</w:t>
      </w:r>
      <w:r>
        <w:t xml:space="preserve"> area once per day through</w:t>
      </w:r>
      <w:bookmarkStart w:id="25" w:name="_GoBack"/>
      <w:bookmarkEnd w:id="25"/>
      <w:r w:rsidRPr="00B476DD">
        <w:t xml:space="preserve"> orbiting satellites. Images are stored on-board the satellite until they can be downloaded as the satellite passes over a ground station. The image is processed, following download from the satellite, to detect ships within the area and radar information (without identity) can be derived that can be used to recognise the type of vessel. This type of service is for analysis of vessel movement and not for any form of near real time monitoring. In addition to the latency between the required image capture and the download when passing over a ground station, there is also a further latency related to the processing of the received data. </w:t>
      </w:r>
    </w:p>
    <w:p w14:paraId="5965BA73" w14:textId="77777777" w:rsidR="00B476DD" w:rsidRPr="00B476DD" w:rsidRDefault="00B476DD" w:rsidP="00B476DD">
      <w:pPr>
        <w:pStyle w:val="BodyText"/>
      </w:pPr>
      <w:r w:rsidRPr="00B476DD">
        <w:t xml:space="preserve">SARSAT may, for example, be useful for detecting illegal fishing activity in remote areas of a country’s Exclusive Economic Zone and for detecting oil spills and pollution. </w:t>
      </w:r>
    </w:p>
    <w:p w14:paraId="67043D19" w14:textId="0042D09E" w:rsidR="00B476DD" w:rsidRDefault="00B476DD" w:rsidP="00B476DD">
      <w:pPr>
        <w:pStyle w:val="BodyText"/>
      </w:pPr>
      <w:r w:rsidRPr="00B476DD">
        <w:t>SARSAT is available from a variety of established service providers and does not require any special design, configuration or installation on the part of the VTS Authority. The VTS Authority will need to subscribe to a SARSAT image service and costs are involved on a per image basis. Once access to such a service has been established, the VTS Authority will be able to integrate the SARSAT target data as appropriate for his operational requirements.</w:t>
      </w:r>
      <w:bookmarkEnd w:id="22"/>
    </w:p>
    <w:sectPr w:rsidR="00B476DD" w:rsidSect="008F34F4">
      <w:headerReference w:type="even" r:id="rId25"/>
      <w:headerReference w:type="default" r:id="rId26"/>
      <w:footerReference w:type="default" r:id="rId27"/>
      <w:headerReference w:type="first" r:id="rId28"/>
      <w:pgSz w:w="11906" w:h="16838" w:code="9"/>
      <w:pgMar w:top="567" w:right="794" w:bottom="567" w:left="907" w:header="851" w:footer="851"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01B5FD" w16cex:dateUtc="2021-10-01T15:29:00Z"/>
  <w16cex:commentExtensible w16cex:durableId="2501B6A2" w16cex:dateUtc="2021-10-01T15:32:00Z"/>
  <w16cex:commentExtensible w16cex:durableId="2501B8D7" w16cex:dateUtc="2021-10-01T15:41:00Z"/>
  <w16cex:commentExtensible w16cex:durableId="2501B932" w16cex:dateUtc="2021-10-01T15:43:00Z"/>
  <w16cex:commentExtensible w16cex:durableId="2501BA12" w16cex:dateUtc="2021-10-01T15:47:00Z"/>
  <w16cex:commentExtensible w16cex:durableId="2501BA59" w16cex:dateUtc="2021-10-01T15: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D48509" w16cid:durableId="2501B4D4"/>
  <w16cid:commentId w16cid:paraId="2796BA18" w16cid:durableId="2501B4D5"/>
  <w16cid:commentId w16cid:paraId="1764F9B4" w16cid:durableId="2501B5FD"/>
  <w16cid:commentId w16cid:paraId="4DDC0AF0" w16cid:durableId="2501B6A2"/>
  <w16cid:commentId w16cid:paraId="6B2BB6CD" w16cid:durableId="2501B8D7"/>
  <w16cid:commentId w16cid:paraId="11A44523" w16cid:durableId="2501B932"/>
  <w16cid:commentId w16cid:paraId="3552F105" w16cid:durableId="2501BA12"/>
  <w16cid:commentId w16cid:paraId="7A778992" w16cid:durableId="2501BA5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590A67" w14:textId="77777777" w:rsidR="0072087B" w:rsidRDefault="0072087B" w:rsidP="003274DB">
      <w:r>
        <w:separator/>
      </w:r>
    </w:p>
    <w:p w14:paraId="42F0D05C" w14:textId="77777777" w:rsidR="0072087B" w:rsidRDefault="0072087B"/>
  </w:endnote>
  <w:endnote w:type="continuationSeparator" w:id="0">
    <w:p w14:paraId="6E2C7EF2" w14:textId="77777777" w:rsidR="0072087B" w:rsidRDefault="0072087B" w:rsidP="003274DB">
      <w:r>
        <w:continuationSeparator/>
      </w:r>
    </w:p>
    <w:p w14:paraId="3C0EEB19" w14:textId="77777777" w:rsidR="0072087B" w:rsidRDefault="007208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6AC97" w14:textId="77777777" w:rsidR="0072087B" w:rsidRDefault="0072087B"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72087B" w:rsidRDefault="0072087B"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72087B" w:rsidRDefault="0072087B"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72087B" w:rsidRDefault="0072087B"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72087B" w:rsidRDefault="0072087B"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386AA" w14:textId="5AAC0554" w:rsidR="0072087B" w:rsidRDefault="0072087B" w:rsidP="008747E0">
    <w:pPr>
      <w:pStyle w:val="Footer"/>
    </w:pPr>
    <w:r>
      <w:rPr>
        <w:noProof/>
        <w:lang w:eastAsia="en-GB"/>
      </w:rPr>
      <mc:AlternateContent>
        <mc:Choice Requires="wps">
          <w:drawing>
            <wp:anchor distT="0" distB="0" distL="114300" distR="114300" simplePos="0" relativeHeight="251669504" behindDoc="0" locked="0" layoutInCell="1" allowOverlap="1" wp14:anchorId="6632812E" wp14:editId="2F583A1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B80ABB8"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r w:rsidRPr="00442889">
      <w:rPr>
        <w:noProof/>
        <w:lang w:eastAsia="en-GB"/>
      </w:rPr>
      <w:drawing>
        <wp:anchor distT="0" distB="0" distL="114300" distR="114300" simplePos="0" relativeHeight="251661312" behindDoc="1" locked="0" layoutInCell="1" allowOverlap="1" wp14:anchorId="278B4932" wp14:editId="17E26C0C">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236216F4" w14:textId="04857357" w:rsidR="0072087B" w:rsidRPr="00ED2A8D" w:rsidRDefault="0072087B" w:rsidP="008747E0">
    <w:pPr>
      <w:pStyle w:val="Footer"/>
    </w:pPr>
  </w:p>
  <w:p w14:paraId="05175766" w14:textId="4098D326" w:rsidR="0072087B" w:rsidRPr="00ED2A8D" w:rsidRDefault="0072087B" w:rsidP="002735DD">
    <w:pPr>
      <w:pStyle w:val="Footer"/>
      <w:tabs>
        <w:tab w:val="left" w:pos="1781"/>
      </w:tabs>
    </w:pPr>
    <w:r>
      <w:tab/>
    </w:r>
  </w:p>
  <w:p w14:paraId="6B80A5D7" w14:textId="77777777" w:rsidR="0072087B" w:rsidRPr="00ED2A8D" w:rsidRDefault="0072087B" w:rsidP="008747E0">
    <w:pPr>
      <w:pStyle w:val="Footer"/>
    </w:pPr>
  </w:p>
  <w:p w14:paraId="41671561" w14:textId="6F50965C" w:rsidR="0072087B" w:rsidRPr="00ED2A8D" w:rsidRDefault="0072087B"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D9A86" w14:textId="77777777" w:rsidR="0072087B" w:rsidRDefault="0072087B" w:rsidP="00525922">
    <w:r>
      <w:rPr>
        <w:noProof/>
        <w:lang w:eastAsia="en-GB"/>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3ADE227"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602C98EF" w:rsidR="0072087B" w:rsidRPr="00C907DF" w:rsidRDefault="0072087B"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503992">
      <w:rPr>
        <w:szCs w:val="15"/>
        <w:lang w:val="en-US"/>
      </w:rPr>
      <w:t xml:space="preserve"> </w:t>
    </w:r>
    <w:r>
      <w:rPr>
        <w:szCs w:val="15"/>
      </w:rPr>
      <w:fldChar w:fldCharType="begin"/>
    </w:r>
    <w:r w:rsidRPr="00503992">
      <w:rPr>
        <w:szCs w:val="15"/>
        <w:lang w:val="en-US"/>
      </w:rPr>
      <w:instrText xml:space="preserve"> STYLEREF "Document number" \* MERGEFORMAT </w:instrText>
    </w:r>
    <w:r>
      <w:rPr>
        <w:szCs w:val="15"/>
      </w:rPr>
      <w:fldChar w:fldCharType="separate"/>
    </w:r>
    <w:r w:rsidRPr="00553FE0">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095EEE38" w14:textId="0F480308" w:rsidR="0072087B" w:rsidRPr="00525922" w:rsidRDefault="0072087B"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A075A" w14:textId="77777777" w:rsidR="0072087B" w:rsidRPr="00C716E5" w:rsidRDefault="0072087B" w:rsidP="00C716E5">
    <w:pPr>
      <w:pStyle w:val="Footer"/>
      <w:rPr>
        <w:sz w:val="15"/>
        <w:szCs w:val="15"/>
      </w:rPr>
    </w:pPr>
  </w:p>
  <w:p w14:paraId="6FC904F9" w14:textId="77777777" w:rsidR="0072087B" w:rsidRDefault="0072087B" w:rsidP="00C716E5">
    <w:pPr>
      <w:pStyle w:val="NoSpacing"/>
    </w:pPr>
  </w:p>
  <w:p w14:paraId="0DD0B946" w14:textId="4480F96E" w:rsidR="0072087B" w:rsidRPr="00C907DF" w:rsidRDefault="00F02996" w:rsidP="00827301">
    <w:pPr>
      <w:pStyle w:val="Footerportrait"/>
      <w:rPr>
        <w:rStyle w:val="PageNumber"/>
        <w:szCs w:val="15"/>
      </w:rPr>
    </w:pPr>
    <w:fldSimple w:instr=" STYLEREF  &quot;Document type&quot;  \* MERGEFORMAT ">
      <w:r w:rsidR="00B476DD">
        <w:t>IALA Guideline</w:t>
      </w:r>
    </w:fldSimple>
    <w:r w:rsidR="0072087B" w:rsidRPr="00C907DF">
      <w:t xml:space="preserve"> </w:t>
    </w:r>
    <w:fldSimple w:instr=" STYLEREF &quot;Document number&quot; \* MERGEFORMAT ">
      <w:r w:rsidR="00B476DD" w:rsidRPr="00B476DD">
        <w:rPr>
          <w:bCs/>
        </w:rPr>
        <w:t>DraFT</w:t>
      </w:r>
      <w:r w:rsidR="00B476DD">
        <w:t xml:space="preserve"> G1111-8</w:t>
      </w:r>
    </w:fldSimple>
    <w:r w:rsidR="0072087B" w:rsidRPr="00C907DF">
      <w:t xml:space="preserve"> </w:t>
    </w:r>
    <w:r w:rsidR="0072087B">
      <w:fldChar w:fldCharType="begin"/>
    </w:r>
    <w:r w:rsidR="0072087B">
      <w:instrText xml:space="preserve"> STYLEREF "Document name" \* MERGEFORMAT </w:instrText>
    </w:r>
    <w:r w:rsidR="0072087B">
      <w:fldChar w:fldCharType="separate"/>
    </w:r>
    <w:r w:rsidR="00B476DD">
      <w:rPr>
        <w:b w:val="0"/>
        <w:bCs/>
      </w:rPr>
      <w:t>Error! No text of specified style in document.</w:t>
    </w:r>
    <w:r w:rsidR="0072087B">
      <w:rPr>
        <w:bCs/>
      </w:rPr>
      <w:fldChar w:fldCharType="end"/>
    </w:r>
  </w:p>
  <w:p w14:paraId="1B606CCD" w14:textId="63DE6346" w:rsidR="0072087B" w:rsidRPr="00C907DF" w:rsidRDefault="00F02996" w:rsidP="00827301">
    <w:pPr>
      <w:pStyle w:val="Footerportrait"/>
    </w:pPr>
    <w:fldSimple w:instr=" STYLEREF &quot;Edition number&quot; \* MERGEFORMAT ">
      <w:r w:rsidR="00B476DD">
        <w:t>Edition x.x</w:t>
      </w:r>
    </w:fldSimple>
    <w:r w:rsidR="0072087B">
      <w:t xml:space="preserve"> </w:t>
    </w:r>
    <w:fldSimple w:instr=" STYLEREF  MRN  \* MERGEFORMAT ">
      <w:r w:rsidR="00B476DD">
        <w:t>urn:mrn:iala:pub:g1111-#(2’nd draft)</w:t>
      </w:r>
    </w:fldSimple>
    <w:r w:rsidR="0072087B" w:rsidRPr="00C907DF">
      <w:tab/>
    </w:r>
    <w:r w:rsidR="0072087B">
      <w:t xml:space="preserve">P </w:t>
    </w:r>
    <w:r w:rsidR="0072087B" w:rsidRPr="00C907DF">
      <w:rPr>
        <w:rStyle w:val="PageNumber"/>
        <w:szCs w:val="15"/>
      </w:rPr>
      <w:fldChar w:fldCharType="begin"/>
    </w:r>
    <w:r w:rsidR="0072087B" w:rsidRPr="00C907DF">
      <w:rPr>
        <w:rStyle w:val="PageNumber"/>
        <w:szCs w:val="15"/>
      </w:rPr>
      <w:instrText xml:space="preserve">PAGE  </w:instrText>
    </w:r>
    <w:r w:rsidR="0072087B" w:rsidRPr="00C907DF">
      <w:rPr>
        <w:rStyle w:val="PageNumber"/>
        <w:szCs w:val="15"/>
      </w:rPr>
      <w:fldChar w:fldCharType="separate"/>
    </w:r>
    <w:r w:rsidR="00B476DD">
      <w:rPr>
        <w:rStyle w:val="PageNumber"/>
        <w:szCs w:val="15"/>
      </w:rPr>
      <w:t>2</w:t>
    </w:r>
    <w:r w:rsidR="0072087B"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65AF4" w14:textId="77777777" w:rsidR="0072087B" w:rsidRDefault="0072087B" w:rsidP="00C716E5">
    <w:pPr>
      <w:pStyle w:val="Footer"/>
    </w:pPr>
  </w:p>
  <w:p w14:paraId="4D7BEBDA" w14:textId="77777777" w:rsidR="0072087B" w:rsidRDefault="0072087B" w:rsidP="00C716E5">
    <w:pPr>
      <w:pStyle w:val="NoSpacing"/>
    </w:pPr>
  </w:p>
  <w:p w14:paraId="2613E04A" w14:textId="3C8614D9" w:rsidR="0072087B" w:rsidRPr="00C907DF" w:rsidRDefault="00F02996" w:rsidP="00827301">
    <w:pPr>
      <w:pStyle w:val="Footerportrait"/>
      <w:rPr>
        <w:rStyle w:val="PageNumber"/>
        <w:szCs w:val="15"/>
      </w:rPr>
    </w:pPr>
    <w:fldSimple w:instr=" STYLEREF &quot;Document type&quot; \* MERGEFORMAT ">
      <w:r w:rsidR="00B476DD">
        <w:t>IALA Guideline</w:t>
      </w:r>
    </w:fldSimple>
    <w:r w:rsidR="0072087B" w:rsidRPr="00C907DF">
      <w:t xml:space="preserve"> </w:t>
    </w:r>
    <w:fldSimple w:instr=" STYLEREF &quot;Document number&quot; \* MERGEFORMAT ">
      <w:r w:rsidR="00B476DD" w:rsidRPr="00B476DD">
        <w:rPr>
          <w:bCs/>
        </w:rPr>
        <w:t>DraFT</w:t>
      </w:r>
      <w:r w:rsidR="00B476DD">
        <w:t xml:space="preserve"> G1111-8</w:t>
      </w:r>
    </w:fldSimple>
    <w:r w:rsidR="0072087B" w:rsidRPr="00C907DF">
      <w:t xml:space="preserve"> </w:t>
    </w:r>
    <w:r w:rsidR="0072087B">
      <w:fldChar w:fldCharType="begin"/>
    </w:r>
    <w:r w:rsidR="0072087B">
      <w:instrText xml:space="preserve"> STYLEREF "Document name" \* MERGEFORMAT </w:instrText>
    </w:r>
    <w:r w:rsidR="0072087B">
      <w:fldChar w:fldCharType="separate"/>
    </w:r>
    <w:r w:rsidR="00B476DD">
      <w:rPr>
        <w:b w:val="0"/>
        <w:bCs/>
      </w:rPr>
      <w:t>Error! No text of specified style in document.</w:t>
    </w:r>
    <w:r w:rsidR="0072087B">
      <w:rPr>
        <w:bCs/>
      </w:rPr>
      <w:fldChar w:fldCharType="end"/>
    </w:r>
  </w:p>
  <w:p w14:paraId="63904568" w14:textId="2F27FEC3" w:rsidR="0072087B" w:rsidRPr="00525922" w:rsidRDefault="00F02996" w:rsidP="00827301">
    <w:pPr>
      <w:pStyle w:val="Footerportrait"/>
    </w:pPr>
    <w:fldSimple w:instr=" STYLEREF &quot;Edition number&quot; \* MERGEFORMAT ">
      <w:r w:rsidR="00B476DD">
        <w:t>Edition x.x</w:t>
      </w:r>
    </w:fldSimple>
    <w:r w:rsidR="0072087B">
      <w:t xml:space="preserve"> </w:t>
    </w:r>
    <w:fldSimple w:instr=" STYLEREF  MRN  \* MERGEFORMAT ">
      <w:r w:rsidR="00B476DD">
        <w:t>urn:mrn:iala:pub:g1111-#(2’nd draft)</w:t>
      </w:r>
    </w:fldSimple>
    <w:r w:rsidR="0072087B" w:rsidRPr="00C907DF">
      <w:tab/>
    </w:r>
    <w:r w:rsidR="0072087B">
      <w:t xml:space="preserve">P </w:t>
    </w:r>
    <w:r w:rsidR="0072087B" w:rsidRPr="00C907DF">
      <w:rPr>
        <w:rStyle w:val="PageNumber"/>
        <w:szCs w:val="15"/>
      </w:rPr>
      <w:fldChar w:fldCharType="begin"/>
    </w:r>
    <w:r w:rsidR="0072087B" w:rsidRPr="00C907DF">
      <w:rPr>
        <w:rStyle w:val="PageNumber"/>
        <w:szCs w:val="15"/>
      </w:rPr>
      <w:instrText xml:space="preserve">PAGE  </w:instrText>
    </w:r>
    <w:r w:rsidR="0072087B" w:rsidRPr="00C907DF">
      <w:rPr>
        <w:rStyle w:val="PageNumber"/>
        <w:szCs w:val="15"/>
      </w:rPr>
      <w:fldChar w:fldCharType="separate"/>
    </w:r>
    <w:r w:rsidR="00B476DD">
      <w:rPr>
        <w:rStyle w:val="PageNumber"/>
        <w:szCs w:val="15"/>
      </w:rPr>
      <w:t>3</w:t>
    </w:r>
    <w:r w:rsidR="0072087B"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60C83" w14:textId="77777777" w:rsidR="0072087B" w:rsidRDefault="0072087B" w:rsidP="00C716E5">
    <w:pPr>
      <w:pStyle w:val="Footer"/>
    </w:pPr>
  </w:p>
  <w:p w14:paraId="663AE836" w14:textId="77777777" w:rsidR="0072087B" w:rsidRDefault="0072087B" w:rsidP="00C716E5">
    <w:pPr>
      <w:pStyle w:val="NoSpacing"/>
    </w:pPr>
  </w:p>
  <w:p w14:paraId="7CEB4BBC" w14:textId="25EF7697" w:rsidR="0072087B" w:rsidRPr="00925B39" w:rsidRDefault="00F02996" w:rsidP="00925B39">
    <w:pPr>
      <w:pStyle w:val="Footerportrait"/>
    </w:pPr>
    <w:fldSimple w:instr=" STYLEREF &quot;Document type&quot; \* MERGEFORMAT ">
      <w:r w:rsidR="00B476DD">
        <w:t>IALA Guideline</w:t>
      </w:r>
    </w:fldSimple>
    <w:r w:rsidR="0072087B" w:rsidRPr="00925B39">
      <w:t xml:space="preserve"> </w:t>
    </w:r>
    <w:r w:rsidR="00B476DD">
      <w:t>8</w:t>
    </w:r>
    <w:r w:rsidR="00835BFF">
      <w:t xml:space="preserve"> </w:t>
    </w:r>
    <w:r w:rsidR="0072087B">
      <w:fldChar w:fldCharType="begin"/>
    </w:r>
    <w:r w:rsidR="0072087B">
      <w:instrText xml:space="preserve"> STYLEREF "Document name" \* MERGEFORMAT </w:instrText>
    </w:r>
    <w:r w:rsidR="0072087B">
      <w:fldChar w:fldCharType="separate"/>
    </w:r>
    <w:r w:rsidR="00B476DD">
      <w:rPr>
        <w:b w:val="0"/>
        <w:bCs/>
      </w:rPr>
      <w:t>Error! No text of specified style in document.</w:t>
    </w:r>
    <w:r w:rsidR="0072087B">
      <w:fldChar w:fldCharType="end"/>
    </w:r>
    <w:r w:rsidR="0072087B" w:rsidRPr="00925B39">
      <w:tab/>
    </w:r>
  </w:p>
  <w:p w14:paraId="69C56F9E" w14:textId="63500244" w:rsidR="0072087B" w:rsidRPr="00C907DF" w:rsidRDefault="00F02996" w:rsidP="00925B39">
    <w:pPr>
      <w:pStyle w:val="Footerportrait"/>
    </w:pPr>
    <w:fldSimple w:instr=" STYLEREF &quot;Edition number&quot; \* MERGEFORMAT ">
      <w:r w:rsidR="00B476DD">
        <w:t>Edition x.x</w:t>
      </w:r>
    </w:fldSimple>
    <w:r w:rsidR="0072087B" w:rsidRPr="00925B39">
      <w:t xml:space="preserve">  </w:t>
    </w:r>
    <w:fldSimple w:instr=" STYLEREF  MRN  \* MERGEFORMAT ">
      <w:r w:rsidR="00B476DD">
        <w:t>urn:mrn:iala:pub:g1111-#(2’nd draft)</w:t>
      </w:r>
    </w:fldSimple>
    <w:r w:rsidR="0072087B">
      <w:tab/>
    </w:r>
    <w:r w:rsidR="0072087B">
      <w:rPr>
        <w:rStyle w:val="PageNumber"/>
        <w:szCs w:val="15"/>
      </w:rPr>
      <w:t xml:space="preserve">P </w:t>
    </w:r>
    <w:r w:rsidR="0072087B" w:rsidRPr="00C907DF">
      <w:rPr>
        <w:rStyle w:val="PageNumber"/>
        <w:szCs w:val="15"/>
      </w:rPr>
      <w:fldChar w:fldCharType="begin"/>
    </w:r>
    <w:r w:rsidR="0072087B" w:rsidRPr="00C907DF">
      <w:rPr>
        <w:rStyle w:val="PageNumber"/>
        <w:szCs w:val="15"/>
      </w:rPr>
      <w:instrText xml:space="preserve">PAGE  </w:instrText>
    </w:r>
    <w:r w:rsidR="0072087B" w:rsidRPr="00C907DF">
      <w:rPr>
        <w:rStyle w:val="PageNumber"/>
        <w:szCs w:val="15"/>
      </w:rPr>
      <w:fldChar w:fldCharType="separate"/>
    </w:r>
    <w:r w:rsidR="00B476DD">
      <w:rPr>
        <w:rStyle w:val="PageNumber"/>
        <w:szCs w:val="15"/>
      </w:rPr>
      <w:t>7</w:t>
    </w:r>
    <w:r w:rsidR="0072087B"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AD88AE" w14:textId="77777777" w:rsidR="0072087B" w:rsidRDefault="0072087B" w:rsidP="003274DB">
      <w:r>
        <w:separator/>
      </w:r>
    </w:p>
    <w:p w14:paraId="2A61617D" w14:textId="77777777" w:rsidR="0072087B" w:rsidRDefault="0072087B"/>
  </w:footnote>
  <w:footnote w:type="continuationSeparator" w:id="0">
    <w:p w14:paraId="2F6696EF" w14:textId="77777777" w:rsidR="0072087B" w:rsidRDefault="0072087B" w:rsidP="003274DB">
      <w:r>
        <w:continuationSeparator/>
      </w:r>
    </w:p>
    <w:p w14:paraId="0DB90E97" w14:textId="77777777" w:rsidR="0072087B" w:rsidRDefault="0072087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B1184" w14:textId="22E1F43B" w:rsidR="0072087B" w:rsidRDefault="00B476DD">
    <w:pPr>
      <w:pStyle w:val="Header"/>
    </w:pPr>
    <w:r>
      <w:rPr>
        <w:noProof/>
      </w:rPr>
      <w:pict w14:anchorId="7C59F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35749" w14:textId="126D15DB" w:rsidR="0072087B" w:rsidRDefault="0072087B">
    <w:pPr>
      <w:pStyle w:val="Header"/>
    </w:pPr>
    <w:r>
      <w:rPr>
        <w:noProof/>
        <w:lang w:eastAsia="en-GB"/>
      </w:rPr>
      <mc:AlternateContent>
        <mc:Choice Requires="wps">
          <w:drawing>
            <wp:anchor distT="0" distB="0" distL="114300" distR="114300" simplePos="0" relativeHeight="251723776" behindDoc="1" locked="0" layoutInCell="0" allowOverlap="1" wp14:anchorId="0AD7923B" wp14:editId="1732C99C">
              <wp:simplePos x="0" y="0"/>
              <wp:positionH relativeFrom="margin">
                <wp:align>center</wp:align>
              </wp:positionH>
              <wp:positionV relativeFrom="margin">
                <wp:align>center</wp:align>
              </wp:positionV>
              <wp:extent cx="5709920" cy="3425825"/>
              <wp:effectExtent l="0" t="1247775" r="0" b="71755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0F85844" w14:textId="77777777" w:rsidR="0072087B" w:rsidRDefault="0072087B"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 Box 14" o:spid="_x0000_s1026"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" o:allowincell="f" filled="f" stroked="f">
              <v:stroke joinstyle="round"/>
              <o:lock v:ext="edit" shapetype="t"/>
              <v:textbox style="mso-fit-shape-to-text:t">
                <w:txbxContent>
                  <w:p w14:paraId="40F85844" w14:textId="77777777" w:rsidR="0072087B" w:rsidRDefault="0072087B"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7582F" w14:textId="7E0EFEA6" w:rsidR="0072087B" w:rsidRPr="00667792" w:rsidRDefault="0072087B" w:rsidP="00667792">
    <w:pPr>
      <w:pStyle w:val="Header"/>
    </w:pPr>
    <w:r>
      <w:rPr>
        <w:noProof/>
        <w:lang w:eastAsia="en-GB"/>
      </w:rPr>
      <mc:AlternateContent>
        <mc:Choice Requires="wps">
          <w:drawing>
            <wp:anchor distT="0" distB="0" distL="114300" distR="114300" simplePos="0" relativeHeight="251725824" behindDoc="1" locked="0" layoutInCell="0" allowOverlap="1" wp14:anchorId="2C04D073" wp14:editId="007E083F">
              <wp:simplePos x="0" y="0"/>
              <wp:positionH relativeFrom="margin">
                <wp:align>center</wp:align>
              </wp:positionH>
              <wp:positionV relativeFrom="margin">
                <wp:align>center</wp:align>
              </wp:positionV>
              <wp:extent cx="5709920" cy="3425825"/>
              <wp:effectExtent l="0" t="1247775" r="0" b="7175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C5381EC" w14:textId="77777777" w:rsidR="0072087B" w:rsidRDefault="0072087B"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C04D073" id="_x0000_t202" coordsize="21600,21600" o:spt="202" path="m,l,21600r21600,l21600,xe">
              <v:stroke joinstyle="miter"/>
              <v:path gradientshapeok="t" o:connecttype="rect"/>
            </v:shapetype>
            <v:shape id="Text Box 7" o:spid="_x0000_s1027" type="#_x0000_t202" style="position:absolute;margin-left:0;margin-top:0;width:449.6pt;height:269.75pt;rotation:-45;z-index:-251590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Je2btW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2C5381EC" w14:textId="77777777" w:rsidR="0072087B" w:rsidRDefault="0072087B"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eastAsia="en-GB"/>
      </w:rPr>
      <w:drawing>
        <wp:anchor distT="0" distB="0" distL="114300" distR="114300" simplePos="0" relativeHeight="251664896"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645FA" w14:textId="2EF3D433" w:rsidR="0072087B" w:rsidRDefault="0072087B">
    <w:pPr>
      <w:pStyle w:val="Header"/>
    </w:pPr>
    <w:r>
      <w:rPr>
        <w:noProof/>
        <w:lang w:eastAsia="en-GB"/>
      </w:rPr>
      <mc:AlternateContent>
        <mc:Choice Requires="wps">
          <w:drawing>
            <wp:anchor distT="0" distB="0" distL="114300" distR="114300" simplePos="0" relativeHeight="251721728" behindDoc="1" locked="0" layoutInCell="0" allowOverlap="1" wp14:anchorId="5C25084A" wp14:editId="79E70691">
              <wp:simplePos x="0" y="0"/>
              <wp:positionH relativeFrom="margin">
                <wp:align>center</wp:align>
              </wp:positionH>
              <wp:positionV relativeFrom="margin">
                <wp:align>center</wp:align>
              </wp:positionV>
              <wp:extent cx="5709920" cy="3425825"/>
              <wp:effectExtent l="0" t="1247775" r="0" b="7175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631A9C2" w14:textId="77777777" w:rsidR="0072087B" w:rsidRDefault="0072087B"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 Box 6" o:spid="_x0000_s1028"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" o:allowincell="f" filled="f" stroked="f">
              <v:stroke joinstyle="round"/>
              <o:lock v:ext="edit" shapetype="t"/>
              <v:textbox style="mso-fit-shape-to-text:t">
                <w:txbxContent>
                  <w:p w14:paraId="0631A9C2" w14:textId="77777777" w:rsidR="0072087B" w:rsidRDefault="0072087B"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42A9E" w14:textId="5ADFF2AD" w:rsidR="0072087B" w:rsidRDefault="00B476DD" w:rsidP="004F1F6E">
    <w:pPr>
      <w:pStyle w:val="Header"/>
      <w:jc w:val="right"/>
    </w:pPr>
    <w:r>
      <w:rPr>
        <w:noProof/>
      </w:rPr>
      <w:pict w14:anchorId="7EED49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2087B" w:rsidRPr="00442889">
      <w:rPr>
        <w:noProof/>
        <w:lang w:eastAsia="en-GB"/>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72087B">
      <w:t>VTS50-10.2.7.1</w:t>
    </w:r>
  </w:p>
  <w:p w14:paraId="77B6579F" w14:textId="77777777" w:rsidR="0072087B" w:rsidRDefault="0072087B" w:rsidP="00A87080">
    <w:pPr>
      <w:pStyle w:val="Header"/>
    </w:pPr>
  </w:p>
  <w:p w14:paraId="294C62FA" w14:textId="77777777" w:rsidR="0072087B" w:rsidRDefault="0072087B" w:rsidP="00A87080">
    <w:pPr>
      <w:pStyle w:val="Header"/>
    </w:pPr>
  </w:p>
  <w:p w14:paraId="36C3E9FB" w14:textId="379BEF4B" w:rsidR="0072087B" w:rsidRDefault="0072087B" w:rsidP="008747E0">
    <w:pPr>
      <w:pStyle w:val="Header"/>
    </w:pPr>
  </w:p>
  <w:p w14:paraId="14F42252" w14:textId="44972B31" w:rsidR="0072087B" w:rsidRDefault="0072087B" w:rsidP="008747E0">
    <w:pPr>
      <w:pStyle w:val="Header"/>
    </w:pPr>
  </w:p>
  <w:p w14:paraId="74D558FC" w14:textId="71A13805" w:rsidR="0072087B" w:rsidRDefault="0072087B" w:rsidP="008747E0">
    <w:pPr>
      <w:pStyle w:val="Header"/>
    </w:pPr>
    <w:r>
      <w:rPr>
        <w:noProof/>
        <w:lang w:eastAsia="en-GB"/>
      </w:rPr>
      <w:drawing>
        <wp:anchor distT="0" distB="0" distL="114300" distR="114300" simplePos="0" relativeHeight="251656189" behindDoc="1" locked="0" layoutInCell="1" allowOverlap="1" wp14:anchorId="421992AC" wp14:editId="1A02CBD9">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37C3BA67" w14:textId="20016C37" w:rsidR="0072087B" w:rsidRDefault="0072087B" w:rsidP="008747E0">
    <w:pPr>
      <w:pStyle w:val="Header"/>
    </w:pPr>
  </w:p>
  <w:p w14:paraId="2871141F" w14:textId="77777777" w:rsidR="0072087B" w:rsidRPr="00ED2A8D" w:rsidRDefault="0072087B" w:rsidP="00A87080">
    <w:pPr>
      <w:pStyle w:val="Header"/>
    </w:pPr>
  </w:p>
  <w:p w14:paraId="6AD2C8D3" w14:textId="2F3121C9" w:rsidR="0072087B" w:rsidRPr="00ED2A8D" w:rsidRDefault="0072087B"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D27DC" w14:textId="711A26EE" w:rsidR="0072087B" w:rsidRDefault="0072087B">
    <w:pPr>
      <w:pStyle w:val="Header"/>
    </w:pPr>
    <w:r>
      <w:rPr>
        <w:noProof/>
        <w:lang w:eastAsia="en-GB"/>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72087B" w:rsidRDefault="0072087B">
    <w:pPr>
      <w:pStyle w:val="Header"/>
    </w:pPr>
  </w:p>
  <w:p w14:paraId="60B8593E" w14:textId="77777777" w:rsidR="0072087B" w:rsidRDefault="0072087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2813E" w14:textId="049D6A65" w:rsidR="0072087B" w:rsidRDefault="00B476DD">
    <w:pPr>
      <w:pStyle w:val="Header"/>
    </w:pPr>
    <w:r>
      <w:rPr>
        <w:noProof/>
      </w:rPr>
      <w:pict w14:anchorId="0A80A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F0FE5" w14:textId="51E44305" w:rsidR="0072087B" w:rsidRPr="00ED2A8D" w:rsidRDefault="00B476DD" w:rsidP="0010529E">
    <w:pPr>
      <w:pStyle w:val="Header"/>
      <w:tabs>
        <w:tab w:val="right" w:pos="10205"/>
      </w:tabs>
    </w:pPr>
    <w:r>
      <w:rPr>
        <w:noProof/>
      </w:rPr>
      <w:pict w14:anchorId="4010BE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2087B">
      <w:rPr>
        <w:noProof/>
        <w:lang w:eastAsia="en-GB"/>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23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72087B">
      <w:tab/>
    </w:r>
  </w:p>
  <w:p w14:paraId="7AF193B0" w14:textId="77777777" w:rsidR="0072087B" w:rsidRPr="00ED2A8D" w:rsidRDefault="0072087B" w:rsidP="008747E0">
    <w:pPr>
      <w:pStyle w:val="Header"/>
    </w:pPr>
  </w:p>
  <w:p w14:paraId="20BBBC6D" w14:textId="77777777" w:rsidR="0072087B" w:rsidRDefault="0072087B" w:rsidP="008747E0">
    <w:pPr>
      <w:pStyle w:val="Header"/>
    </w:pPr>
  </w:p>
  <w:p w14:paraId="5D38743E" w14:textId="77777777" w:rsidR="0072087B" w:rsidRDefault="0072087B" w:rsidP="008747E0">
    <w:pPr>
      <w:pStyle w:val="Header"/>
    </w:pPr>
  </w:p>
  <w:p w14:paraId="59D055C6" w14:textId="77777777" w:rsidR="0072087B" w:rsidRDefault="0072087B" w:rsidP="008747E0">
    <w:pPr>
      <w:pStyle w:val="Header"/>
    </w:pPr>
  </w:p>
  <w:p w14:paraId="2877724F" w14:textId="77777777" w:rsidR="0072087B" w:rsidRPr="00441393" w:rsidRDefault="0072087B" w:rsidP="00441393">
    <w:pPr>
      <w:pStyle w:val="Contents"/>
    </w:pPr>
    <w:r>
      <w:t>DOCUMENT REVISION</w:t>
    </w:r>
  </w:p>
  <w:p w14:paraId="09691153" w14:textId="77777777" w:rsidR="0072087B" w:rsidRPr="00ED2A8D" w:rsidRDefault="0072087B" w:rsidP="008747E0">
    <w:pPr>
      <w:pStyle w:val="Header"/>
    </w:pPr>
  </w:p>
  <w:p w14:paraId="1ECA61B7" w14:textId="77777777" w:rsidR="0072087B" w:rsidRPr="00AC33A2" w:rsidRDefault="0072087B"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AD1AA" w14:textId="62BFB40D" w:rsidR="0072087B" w:rsidRDefault="00B476DD">
    <w:pPr>
      <w:pStyle w:val="Header"/>
    </w:pPr>
    <w:r>
      <w:rPr>
        <w:noProof/>
      </w:rPr>
      <w:pict w14:anchorId="3F029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F8321" w14:textId="63341AB2" w:rsidR="0072087B" w:rsidRDefault="00B476DD">
    <w:pPr>
      <w:pStyle w:val="Header"/>
    </w:pPr>
    <w:r>
      <w:rPr>
        <w:noProof/>
      </w:rPr>
      <w:pict w14:anchorId="59B72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6E5F9" w14:textId="7423AA12" w:rsidR="0072087B" w:rsidRPr="00ED2A8D" w:rsidRDefault="00B476DD" w:rsidP="008747E0">
    <w:pPr>
      <w:pStyle w:val="Header"/>
    </w:pPr>
    <w:r>
      <w:rPr>
        <w:noProof/>
      </w:rPr>
      <w:pict w14:anchorId="1A70CA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2087B">
      <w:rPr>
        <w:noProof/>
        <w:lang w:eastAsia="en-GB"/>
      </w:rPr>
      <w:drawing>
        <wp:anchor distT="0" distB="0" distL="114300" distR="114300" simplePos="0" relativeHeight="251653632"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3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72087B" w:rsidRPr="00ED2A8D" w:rsidRDefault="0072087B" w:rsidP="008747E0">
    <w:pPr>
      <w:pStyle w:val="Header"/>
    </w:pPr>
  </w:p>
  <w:p w14:paraId="15D53F0E" w14:textId="77777777" w:rsidR="0072087B" w:rsidRDefault="0072087B" w:rsidP="008747E0">
    <w:pPr>
      <w:pStyle w:val="Header"/>
    </w:pPr>
  </w:p>
  <w:p w14:paraId="30E0B82E" w14:textId="77777777" w:rsidR="0072087B" w:rsidRDefault="0072087B" w:rsidP="008747E0">
    <w:pPr>
      <w:pStyle w:val="Header"/>
    </w:pPr>
  </w:p>
  <w:p w14:paraId="38068A1D" w14:textId="77777777" w:rsidR="0072087B" w:rsidRDefault="0072087B" w:rsidP="008747E0">
    <w:pPr>
      <w:pStyle w:val="Header"/>
    </w:pPr>
  </w:p>
  <w:p w14:paraId="6DED465C" w14:textId="77777777" w:rsidR="0072087B" w:rsidRPr="00441393" w:rsidRDefault="0072087B" w:rsidP="00441393">
    <w:pPr>
      <w:pStyle w:val="Contents"/>
    </w:pPr>
    <w:r>
      <w:t>CONTENTS</w:t>
    </w:r>
  </w:p>
  <w:p w14:paraId="42B130BB" w14:textId="77777777" w:rsidR="0072087B" w:rsidRDefault="0072087B" w:rsidP="0078486B">
    <w:pPr>
      <w:pStyle w:val="Header"/>
      <w:spacing w:line="140" w:lineRule="exact"/>
    </w:pPr>
  </w:p>
  <w:p w14:paraId="22A752C6" w14:textId="77777777" w:rsidR="0072087B" w:rsidRPr="00AC33A2" w:rsidRDefault="0072087B"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1E8F6" w14:textId="671CED96" w:rsidR="0072087B" w:rsidRPr="00ED2A8D" w:rsidRDefault="00B476DD" w:rsidP="00C716E5">
    <w:pPr>
      <w:pStyle w:val="Header"/>
    </w:pPr>
    <w:r>
      <w:rPr>
        <w:noProof/>
      </w:rPr>
      <w:pict w14:anchorId="302794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2087B">
      <w:rPr>
        <w:noProof/>
        <w:lang w:eastAsia="en-GB"/>
      </w:rPr>
      <w:drawing>
        <wp:anchor distT="0" distB="0" distL="114300" distR="114300" simplePos="0" relativeHeight="251661824"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32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72087B" w:rsidRPr="00ED2A8D" w:rsidRDefault="0072087B" w:rsidP="00C716E5">
    <w:pPr>
      <w:pStyle w:val="Header"/>
    </w:pPr>
  </w:p>
  <w:p w14:paraId="30E6C01B" w14:textId="77777777" w:rsidR="0072087B" w:rsidRDefault="0072087B" w:rsidP="00C716E5">
    <w:pPr>
      <w:pStyle w:val="Header"/>
    </w:pPr>
  </w:p>
  <w:p w14:paraId="1F64AB92" w14:textId="77777777" w:rsidR="0072087B" w:rsidRDefault="0072087B" w:rsidP="00C716E5">
    <w:pPr>
      <w:pStyle w:val="Header"/>
    </w:pPr>
  </w:p>
  <w:p w14:paraId="7416B8C2" w14:textId="77777777" w:rsidR="0072087B" w:rsidRDefault="0072087B" w:rsidP="00C716E5">
    <w:pPr>
      <w:pStyle w:val="Header"/>
    </w:pPr>
  </w:p>
  <w:p w14:paraId="26BAD793" w14:textId="77777777" w:rsidR="0072087B" w:rsidRPr="00441393" w:rsidRDefault="0072087B" w:rsidP="00C716E5">
    <w:pPr>
      <w:pStyle w:val="Contents"/>
    </w:pPr>
    <w:r>
      <w:t>CONTENTS</w:t>
    </w:r>
  </w:p>
  <w:p w14:paraId="68ECE7DC" w14:textId="77777777" w:rsidR="0072087B" w:rsidRPr="00ED2A8D" w:rsidRDefault="0072087B" w:rsidP="00C716E5">
    <w:pPr>
      <w:pStyle w:val="Header"/>
    </w:pPr>
  </w:p>
  <w:p w14:paraId="6387CB5F" w14:textId="77777777" w:rsidR="0072087B" w:rsidRPr="00AC33A2" w:rsidRDefault="0072087B" w:rsidP="00C716E5">
    <w:pPr>
      <w:pStyle w:val="Header"/>
      <w:spacing w:line="140" w:lineRule="exact"/>
    </w:pPr>
  </w:p>
  <w:p w14:paraId="6B91DD4A" w14:textId="77777777" w:rsidR="0072087B" w:rsidRDefault="0072087B">
    <w:pPr>
      <w:pStyle w:val="Header"/>
    </w:pPr>
    <w:r>
      <w:rPr>
        <w:noProof/>
        <w:lang w:eastAsia="en-GB"/>
      </w:rPr>
      <w:drawing>
        <wp:anchor distT="0" distB="0" distL="114300" distR="114300" simplePos="0" relativeHeight="251657728"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32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4F700B"/>
    <w:multiLevelType w:val="multilevel"/>
    <w:tmpl w:val="600E6544"/>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3"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4060CE"/>
    <w:multiLevelType w:val="hybridMultilevel"/>
    <w:tmpl w:val="343ADB76"/>
    <w:lvl w:ilvl="0" w:tplc="CE983322">
      <w:start w:val="1"/>
      <w:numFmt w:val="bullet"/>
      <w:lvlText w:val="•"/>
      <w:lvlJc w:val="left"/>
      <w:pPr>
        <w:tabs>
          <w:tab w:val="num" w:pos="720"/>
        </w:tabs>
        <w:ind w:left="720" w:hanging="360"/>
      </w:pPr>
      <w:rPr>
        <w:rFonts w:ascii="Arial" w:hAnsi="Arial" w:hint="default"/>
      </w:rPr>
    </w:lvl>
    <w:lvl w:ilvl="1" w:tplc="F5100046" w:tentative="1">
      <w:start w:val="1"/>
      <w:numFmt w:val="bullet"/>
      <w:lvlText w:val="•"/>
      <w:lvlJc w:val="left"/>
      <w:pPr>
        <w:tabs>
          <w:tab w:val="num" w:pos="1440"/>
        </w:tabs>
        <w:ind w:left="1440" w:hanging="360"/>
      </w:pPr>
      <w:rPr>
        <w:rFonts w:ascii="Arial" w:hAnsi="Arial" w:hint="default"/>
      </w:rPr>
    </w:lvl>
    <w:lvl w:ilvl="2" w:tplc="E3861442" w:tentative="1">
      <w:start w:val="1"/>
      <w:numFmt w:val="bullet"/>
      <w:lvlText w:val="•"/>
      <w:lvlJc w:val="left"/>
      <w:pPr>
        <w:tabs>
          <w:tab w:val="num" w:pos="2160"/>
        </w:tabs>
        <w:ind w:left="2160" w:hanging="360"/>
      </w:pPr>
      <w:rPr>
        <w:rFonts w:ascii="Arial" w:hAnsi="Arial" w:hint="default"/>
      </w:rPr>
    </w:lvl>
    <w:lvl w:ilvl="3" w:tplc="6ED2E46E" w:tentative="1">
      <w:start w:val="1"/>
      <w:numFmt w:val="bullet"/>
      <w:lvlText w:val="•"/>
      <w:lvlJc w:val="left"/>
      <w:pPr>
        <w:tabs>
          <w:tab w:val="num" w:pos="2880"/>
        </w:tabs>
        <w:ind w:left="2880" w:hanging="360"/>
      </w:pPr>
      <w:rPr>
        <w:rFonts w:ascii="Arial" w:hAnsi="Arial" w:hint="default"/>
      </w:rPr>
    </w:lvl>
    <w:lvl w:ilvl="4" w:tplc="EEB683FA" w:tentative="1">
      <w:start w:val="1"/>
      <w:numFmt w:val="bullet"/>
      <w:lvlText w:val="•"/>
      <w:lvlJc w:val="left"/>
      <w:pPr>
        <w:tabs>
          <w:tab w:val="num" w:pos="3600"/>
        </w:tabs>
        <w:ind w:left="3600" w:hanging="360"/>
      </w:pPr>
      <w:rPr>
        <w:rFonts w:ascii="Arial" w:hAnsi="Arial" w:hint="default"/>
      </w:rPr>
    </w:lvl>
    <w:lvl w:ilvl="5" w:tplc="AD8C841E" w:tentative="1">
      <w:start w:val="1"/>
      <w:numFmt w:val="bullet"/>
      <w:lvlText w:val="•"/>
      <w:lvlJc w:val="left"/>
      <w:pPr>
        <w:tabs>
          <w:tab w:val="num" w:pos="4320"/>
        </w:tabs>
        <w:ind w:left="4320" w:hanging="360"/>
      </w:pPr>
      <w:rPr>
        <w:rFonts w:ascii="Arial" w:hAnsi="Arial" w:hint="default"/>
      </w:rPr>
    </w:lvl>
    <w:lvl w:ilvl="6" w:tplc="01DA5754" w:tentative="1">
      <w:start w:val="1"/>
      <w:numFmt w:val="bullet"/>
      <w:lvlText w:val="•"/>
      <w:lvlJc w:val="left"/>
      <w:pPr>
        <w:tabs>
          <w:tab w:val="num" w:pos="5040"/>
        </w:tabs>
        <w:ind w:left="5040" w:hanging="360"/>
      </w:pPr>
      <w:rPr>
        <w:rFonts w:ascii="Arial" w:hAnsi="Arial" w:hint="default"/>
      </w:rPr>
    </w:lvl>
    <w:lvl w:ilvl="7" w:tplc="A55E9DE2" w:tentative="1">
      <w:start w:val="1"/>
      <w:numFmt w:val="bullet"/>
      <w:lvlText w:val="•"/>
      <w:lvlJc w:val="left"/>
      <w:pPr>
        <w:tabs>
          <w:tab w:val="num" w:pos="5760"/>
        </w:tabs>
        <w:ind w:left="5760" w:hanging="360"/>
      </w:pPr>
      <w:rPr>
        <w:rFonts w:ascii="Arial" w:hAnsi="Arial" w:hint="default"/>
      </w:rPr>
    </w:lvl>
    <w:lvl w:ilvl="8" w:tplc="8DBC094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8A4385F"/>
    <w:multiLevelType w:val="hybridMultilevel"/>
    <w:tmpl w:val="D29AF5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96CA66A8">
      <w:numFmt w:val="bullet"/>
      <w:lvlText w:val="-"/>
      <w:lvlJc w:val="left"/>
      <w:pPr>
        <w:ind w:left="2160" w:hanging="360"/>
      </w:pPr>
      <w:rPr>
        <w:rFonts w:ascii="Calibri" w:eastAsia="Times New Roman" w:hAnsi="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D4375BC"/>
    <w:multiLevelType w:val="hybridMultilevel"/>
    <w:tmpl w:val="213ECB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5" w15:restartNumberingAfterBreak="0">
    <w:nsid w:val="48D554E7"/>
    <w:multiLevelType w:val="hybridMultilevel"/>
    <w:tmpl w:val="791EFFA2"/>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19"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8"/>
  </w:num>
  <w:num w:numId="4">
    <w:abstractNumId w:val="3"/>
  </w:num>
  <w:num w:numId="5">
    <w:abstractNumId w:val="7"/>
  </w:num>
  <w:num w:numId="6">
    <w:abstractNumId w:val="1"/>
  </w:num>
  <w:num w:numId="7">
    <w:abstractNumId w:val="6"/>
  </w:num>
  <w:num w:numId="8">
    <w:abstractNumId w:val="0"/>
  </w:num>
  <w:num w:numId="9">
    <w:abstractNumId w:val="4"/>
  </w:num>
  <w:num w:numId="10">
    <w:abstractNumId w:val="5"/>
  </w:num>
  <w:num w:numId="11">
    <w:abstractNumId w:val="16"/>
  </w:num>
  <w:num w:numId="12">
    <w:abstractNumId w:val="12"/>
  </w:num>
  <w:num w:numId="13">
    <w:abstractNumId w:val="21"/>
  </w:num>
  <w:num w:numId="14">
    <w:abstractNumId w:val="19"/>
  </w:num>
  <w:num w:numId="15">
    <w:abstractNumId w:val="20"/>
  </w:num>
  <w:num w:numId="16">
    <w:abstractNumId w:val="18"/>
  </w:num>
  <w:num w:numId="17">
    <w:abstractNumId w:val="17"/>
  </w:num>
  <w:num w:numId="18">
    <w:abstractNumId w:val="11"/>
  </w:num>
  <w:num w:numId="19">
    <w:abstractNumId w:val="10"/>
  </w:num>
  <w:num w:numId="20">
    <w:abstractNumId w:val="9"/>
  </w:num>
  <w:num w:numId="21">
    <w:abstractNumId w:val="14"/>
  </w:num>
  <w:num w:numId="22">
    <w:abstractNumId w:val="13"/>
  </w:num>
  <w:num w:numId="23">
    <w:abstractNumId w:val="17"/>
  </w:num>
  <w:num w:numId="24">
    <w:abstractNumId w:val="17"/>
  </w:num>
  <w:num w:numId="25">
    <w:abstractNumId w:val="17"/>
  </w:num>
  <w:num w:numId="26">
    <w:abstractNumId w:val="17"/>
  </w:num>
  <w:num w:numId="27">
    <w:abstractNumId w:val="17"/>
  </w:num>
  <w:num w:numId="28">
    <w:abstractNumId w:val="17"/>
  </w:num>
  <w:num w:numId="29">
    <w:abstractNumId w:val="17"/>
  </w:num>
  <w:num w:numId="30">
    <w:abstractNumId w:val="17"/>
  </w:num>
  <w:num w:numId="31">
    <w:abstractNumId w:val="17"/>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ns Chr. Pedersen">
    <w15:presenceInfo w15:providerId="AD" w15:userId="S::jcp@terma.com::789c19d7-1ced-4d14-a7ed-82d84115baa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a-DK" w:vendorID="64" w:dllVersion="0" w:nlCheck="1" w:checkStyle="0"/>
  <w:activeWritingStyle w:appName="MSWord" w:lang="en-GB" w:vendorID="64" w:dllVersion="131078" w:nlCheck="1" w:checkStyle="0"/>
  <w:activeWritingStyle w:appName="MSWord" w:lang="en-US"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08"/>
  <w:hyphenationZone w:val="425"/>
  <w:drawingGridHorizontalSpacing w:val="90"/>
  <w:displayHorizontalDrawingGridEvery w:val="2"/>
  <w:displayVertic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2DC"/>
    <w:rsid w:val="00001616"/>
    <w:rsid w:val="00004404"/>
    <w:rsid w:val="00006E86"/>
    <w:rsid w:val="000102C1"/>
    <w:rsid w:val="00013C2C"/>
    <w:rsid w:val="0001429A"/>
    <w:rsid w:val="0001616D"/>
    <w:rsid w:val="00016839"/>
    <w:rsid w:val="000174F9"/>
    <w:rsid w:val="000249C2"/>
    <w:rsid w:val="000258F6"/>
    <w:rsid w:val="00026453"/>
    <w:rsid w:val="00027B36"/>
    <w:rsid w:val="000332ED"/>
    <w:rsid w:val="0003449E"/>
    <w:rsid w:val="00035E1F"/>
    <w:rsid w:val="000379A7"/>
    <w:rsid w:val="00040EB8"/>
    <w:rsid w:val="0004181D"/>
    <w:rsid w:val="000418CA"/>
    <w:rsid w:val="0004255E"/>
    <w:rsid w:val="000429B5"/>
    <w:rsid w:val="00044075"/>
    <w:rsid w:val="00050F02"/>
    <w:rsid w:val="0005129B"/>
    <w:rsid w:val="00051724"/>
    <w:rsid w:val="0005449E"/>
    <w:rsid w:val="00054C7D"/>
    <w:rsid w:val="00055938"/>
    <w:rsid w:val="00057B6D"/>
    <w:rsid w:val="00061634"/>
    <w:rsid w:val="00061A7B"/>
    <w:rsid w:val="00062874"/>
    <w:rsid w:val="000654C2"/>
    <w:rsid w:val="000705DF"/>
    <w:rsid w:val="00071AE2"/>
    <w:rsid w:val="00073E90"/>
    <w:rsid w:val="00082C85"/>
    <w:rsid w:val="0008654C"/>
    <w:rsid w:val="000904ED"/>
    <w:rsid w:val="00091545"/>
    <w:rsid w:val="0009165E"/>
    <w:rsid w:val="00097619"/>
    <w:rsid w:val="000A27A8"/>
    <w:rsid w:val="000A3914"/>
    <w:rsid w:val="000A4F41"/>
    <w:rsid w:val="000A59C0"/>
    <w:rsid w:val="000A5D98"/>
    <w:rsid w:val="000A6E5B"/>
    <w:rsid w:val="000A78A9"/>
    <w:rsid w:val="000B2356"/>
    <w:rsid w:val="000B468E"/>
    <w:rsid w:val="000B577B"/>
    <w:rsid w:val="000B583F"/>
    <w:rsid w:val="000C2133"/>
    <w:rsid w:val="000C2857"/>
    <w:rsid w:val="000C288C"/>
    <w:rsid w:val="000C711B"/>
    <w:rsid w:val="000D14CE"/>
    <w:rsid w:val="000D1619"/>
    <w:rsid w:val="000D1D15"/>
    <w:rsid w:val="000D2431"/>
    <w:rsid w:val="000D76B7"/>
    <w:rsid w:val="000E0EC6"/>
    <w:rsid w:val="000E259E"/>
    <w:rsid w:val="000E34D3"/>
    <w:rsid w:val="000E3954"/>
    <w:rsid w:val="000E3E52"/>
    <w:rsid w:val="000F0F9F"/>
    <w:rsid w:val="000F22C4"/>
    <w:rsid w:val="000F3F43"/>
    <w:rsid w:val="000F58ED"/>
    <w:rsid w:val="001016C7"/>
    <w:rsid w:val="0010529E"/>
    <w:rsid w:val="0011014A"/>
    <w:rsid w:val="00113D5B"/>
    <w:rsid w:val="00113F8F"/>
    <w:rsid w:val="00121616"/>
    <w:rsid w:val="001236B5"/>
    <w:rsid w:val="001349DB"/>
    <w:rsid w:val="00134B86"/>
    <w:rsid w:val="00135AEB"/>
    <w:rsid w:val="00136E58"/>
    <w:rsid w:val="0014060A"/>
    <w:rsid w:val="00141ACF"/>
    <w:rsid w:val="00143D7E"/>
    <w:rsid w:val="00144FFC"/>
    <w:rsid w:val="00146585"/>
    <w:rsid w:val="00147755"/>
    <w:rsid w:val="00147EE0"/>
    <w:rsid w:val="001513D7"/>
    <w:rsid w:val="001535C6"/>
    <w:rsid w:val="001547F9"/>
    <w:rsid w:val="001607D8"/>
    <w:rsid w:val="00160895"/>
    <w:rsid w:val="00161325"/>
    <w:rsid w:val="00161401"/>
    <w:rsid w:val="00162612"/>
    <w:rsid w:val="001635F3"/>
    <w:rsid w:val="00163D49"/>
    <w:rsid w:val="00163FDD"/>
    <w:rsid w:val="001718B2"/>
    <w:rsid w:val="00176BB8"/>
    <w:rsid w:val="00182B9C"/>
    <w:rsid w:val="00184427"/>
    <w:rsid w:val="00186FED"/>
    <w:rsid w:val="001875B1"/>
    <w:rsid w:val="00191120"/>
    <w:rsid w:val="0019173E"/>
    <w:rsid w:val="0019177F"/>
    <w:rsid w:val="0019797F"/>
    <w:rsid w:val="001A2DCA"/>
    <w:rsid w:val="001A73B9"/>
    <w:rsid w:val="001B2A35"/>
    <w:rsid w:val="001B339A"/>
    <w:rsid w:val="001B60A6"/>
    <w:rsid w:val="001C2971"/>
    <w:rsid w:val="001C64D9"/>
    <w:rsid w:val="001C650B"/>
    <w:rsid w:val="001C6DAC"/>
    <w:rsid w:val="001C72B5"/>
    <w:rsid w:val="001C77FB"/>
    <w:rsid w:val="001D11AC"/>
    <w:rsid w:val="001D1845"/>
    <w:rsid w:val="001D2E7A"/>
    <w:rsid w:val="001D3992"/>
    <w:rsid w:val="001D4A3E"/>
    <w:rsid w:val="001D65A2"/>
    <w:rsid w:val="001E32E5"/>
    <w:rsid w:val="001E3AEE"/>
    <w:rsid w:val="001E416D"/>
    <w:rsid w:val="001F0E82"/>
    <w:rsid w:val="001F17FE"/>
    <w:rsid w:val="001F4EF8"/>
    <w:rsid w:val="001F574E"/>
    <w:rsid w:val="001F5AB1"/>
    <w:rsid w:val="00200579"/>
    <w:rsid w:val="00201023"/>
    <w:rsid w:val="00201337"/>
    <w:rsid w:val="002022EA"/>
    <w:rsid w:val="002044E9"/>
    <w:rsid w:val="00205B17"/>
    <w:rsid w:val="00205D9B"/>
    <w:rsid w:val="002115A6"/>
    <w:rsid w:val="00213436"/>
    <w:rsid w:val="00214033"/>
    <w:rsid w:val="002140DC"/>
    <w:rsid w:val="00215772"/>
    <w:rsid w:val="002176C4"/>
    <w:rsid w:val="002204DA"/>
    <w:rsid w:val="002218FF"/>
    <w:rsid w:val="0022371A"/>
    <w:rsid w:val="00224DAB"/>
    <w:rsid w:val="0022582A"/>
    <w:rsid w:val="00237785"/>
    <w:rsid w:val="002406D3"/>
    <w:rsid w:val="00242BE2"/>
    <w:rsid w:val="00246546"/>
    <w:rsid w:val="002505E9"/>
    <w:rsid w:val="00251FB9"/>
    <w:rsid w:val="002520AD"/>
    <w:rsid w:val="00253DF5"/>
    <w:rsid w:val="00255FD9"/>
    <w:rsid w:val="0025660A"/>
    <w:rsid w:val="00257A4F"/>
    <w:rsid w:val="00257DF8"/>
    <w:rsid w:val="00257E4A"/>
    <w:rsid w:val="00260039"/>
    <w:rsid w:val="0026038D"/>
    <w:rsid w:val="00263D78"/>
    <w:rsid w:val="0027175D"/>
    <w:rsid w:val="002735DD"/>
    <w:rsid w:val="00274B97"/>
    <w:rsid w:val="00285EE3"/>
    <w:rsid w:val="00286250"/>
    <w:rsid w:val="00290909"/>
    <w:rsid w:val="002916D6"/>
    <w:rsid w:val="00292505"/>
    <w:rsid w:val="00296AE1"/>
    <w:rsid w:val="0029793F"/>
    <w:rsid w:val="00297AF0"/>
    <w:rsid w:val="002A02C1"/>
    <w:rsid w:val="002A0B81"/>
    <w:rsid w:val="002A1C42"/>
    <w:rsid w:val="002A1E0A"/>
    <w:rsid w:val="002A5D05"/>
    <w:rsid w:val="002A617C"/>
    <w:rsid w:val="002A71CF"/>
    <w:rsid w:val="002A794C"/>
    <w:rsid w:val="002B3E9D"/>
    <w:rsid w:val="002B574E"/>
    <w:rsid w:val="002C1E38"/>
    <w:rsid w:val="002C6AAC"/>
    <w:rsid w:val="002C77F4"/>
    <w:rsid w:val="002D0869"/>
    <w:rsid w:val="002D7238"/>
    <w:rsid w:val="002D78FE"/>
    <w:rsid w:val="002E2B84"/>
    <w:rsid w:val="002E4993"/>
    <w:rsid w:val="002E560E"/>
    <w:rsid w:val="002E5BAC"/>
    <w:rsid w:val="002E6010"/>
    <w:rsid w:val="002E7635"/>
    <w:rsid w:val="002F2576"/>
    <w:rsid w:val="002F265A"/>
    <w:rsid w:val="002F3227"/>
    <w:rsid w:val="002F3B40"/>
    <w:rsid w:val="002F5079"/>
    <w:rsid w:val="00300EDA"/>
    <w:rsid w:val="003032C4"/>
    <w:rsid w:val="0030413F"/>
    <w:rsid w:val="00305EFE"/>
    <w:rsid w:val="003074A8"/>
    <w:rsid w:val="00313B4B"/>
    <w:rsid w:val="00313D85"/>
    <w:rsid w:val="003151E9"/>
    <w:rsid w:val="00315CE3"/>
    <w:rsid w:val="0031629B"/>
    <w:rsid w:val="0031701C"/>
    <w:rsid w:val="003170AB"/>
    <w:rsid w:val="00317F49"/>
    <w:rsid w:val="003226BD"/>
    <w:rsid w:val="003251FE"/>
    <w:rsid w:val="00325D9A"/>
    <w:rsid w:val="003274DB"/>
    <w:rsid w:val="003276DE"/>
    <w:rsid w:val="00327FBF"/>
    <w:rsid w:val="00332A7B"/>
    <w:rsid w:val="003343E0"/>
    <w:rsid w:val="00335E40"/>
    <w:rsid w:val="00344408"/>
    <w:rsid w:val="00345E37"/>
    <w:rsid w:val="00346AEC"/>
    <w:rsid w:val="00347F3E"/>
    <w:rsid w:val="00350A92"/>
    <w:rsid w:val="00351BD4"/>
    <w:rsid w:val="00356472"/>
    <w:rsid w:val="0035773D"/>
    <w:rsid w:val="00361096"/>
    <w:rsid w:val="003621C3"/>
    <w:rsid w:val="00362816"/>
    <w:rsid w:val="0036382D"/>
    <w:rsid w:val="0036495B"/>
    <w:rsid w:val="00371BDD"/>
    <w:rsid w:val="00374CD6"/>
    <w:rsid w:val="00380350"/>
    <w:rsid w:val="00380B4E"/>
    <w:rsid w:val="00380F88"/>
    <w:rsid w:val="003816E4"/>
    <w:rsid w:val="00381B09"/>
    <w:rsid w:val="00381F7A"/>
    <w:rsid w:val="00382865"/>
    <w:rsid w:val="00382C28"/>
    <w:rsid w:val="0038597C"/>
    <w:rsid w:val="0039131E"/>
    <w:rsid w:val="00395413"/>
    <w:rsid w:val="003A04A6"/>
    <w:rsid w:val="003A6A32"/>
    <w:rsid w:val="003A7759"/>
    <w:rsid w:val="003A7F6E"/>
    <w:rsid w:val="003B03EA"/>
    <w:rsid w:val="003B1215"/>
    <w:rsid w:val="003B76F0"/>
    <w:rsid w:val="003C138B"/>
    <w:rsid w:val="003C7C34"/>
    <w:rsid w:val="003D0D88"/>
    <w:rsid w:val="003D0F37"/>
    <w:rsid w:val="003D2A7A"/>
    <w:rsid w:val="003D3B40"/>
    <w:rsid w:val="003D5150"/>
    <w:rsid w:val="003D5F40"/>
    <w:rsid w:val="003D73A4"/>
    <w:rsid w:val="003E30C0"/>
    <w:rsid w:val="003E65CB"/>
    <w:rsid w:val="003F1C3A"/>
    <w:rsid w:val="003F2681"/>
    <w:rsid w:val="003F4DE4"/>
    <w:rsid w:val="003F70D2"/>
    <w:rsid w:val="004000EA"/>
    <w:rsid w:val="0040380C"/>
    <w:rsid w:val="00414698"/>
    <w:rsid w:val="00415649"/>
    <w:rsid w:val="00423858"/>
    <w:rsid w:val="0042565E"/>
    <w:rsid w:val="00430A42"/>
    <w:rsid w:val="004328EE"/>
    <w:rsid w:val="00432C05"/>
    <w:rsid w:val="0043568B"/>
    <w:rsid w:val="00440379"/>
    <w:rsid w:val="00441393"/>
    <w:rsid w:val="004441F8"/>
    <w:rsid w:val="00447CF0"/>
    <w:rsid w:val="00456DE1"/>
    <w:rsid w:val="00456F10"/>
    <w:rsid w:val="00462095"/>
    <w:rsid w:val="00463B48"/>
    <w:rsid w:val="0046464D"/>
    <w:rsid w:val="004649E1"/>
    <w:rsid w:val="00466DD5"/>
    <w:rsid w:val="00467F00"/>
    <w:rsid w:val="004730D1"/>
    <w:rsid w:val="00474746"/>
    <w:rsid w:val="00476942"/>
    <w:rsid w:val="00477D62"/>
    <w:rsid w:val="00481C27"/>
    <w:rsid w:val="004871A2"/>
    <w:rsid w:val="004908B8"/>
    <w:rsid w:val="00490C0C"/>
    <w:rsid w:val="00492A8D"/>
    <w:rsid w:val="00493B3C"/>
    <w:rsid w:val="004944C8"/>
    <w:rsid w:val="00495DDA"/>
    <w:rsid w:val="004A0EBF"/>
    <w:rsid w:val="004A3751"/>
    <w:rsid w:val="004A431D"/>
    <w:rsid w:val="004A4EC4"/>
    <w:rsid w:val="004A7F9A"/>
    <w:rsid w:val="004B533A"/>
    <w:rsid w:val="004B744B"/>
    <w:rsid w:val="004C0C7E"/>
    <w:rsid w:val="004C0E4B"/>
    <w:rsid w:val="004D4109"/>
    <w:rsid w:val="004D6C87"/>
    <w:rsid w:val="004E0A58"/>
    <w:rsid w:val="004E0BBB"/>
    <w:rsid w:val="004E0DBB"/>
    <w:rsid w:val="004E1D57"/>
    <w:rsid w:val="004E2F16"/>
    <w:rsid w:val="004F1F6E"/>
    <w:rsid w:val="004F2AA4"/>
    <w:rsid w:val="004F4AAE"/>
    <w:rsid w:val="004F5930"/>
    <w:rsid w:val="004F6196"/>
    <w:rsid w:val="004F74DB"/>
    <w:rsid w:val="00503044"/>
    <w:rsid w:val="00503992"/>
    <w:rsid w:val="005051B1"/>
    <w:rsid w:val="00523666"/>
    <w:rsid w:val="00525922"/>
    <w:rsid w:val="00526234"/>
    <w:rsid w:val="00534F34"/>
    <w:rsid w:val="0053692E"/>
    <w:rsid w:val="005378A6"/>
    <w:rsid w:val="00540D36"/>
    <w:rsid w:val="00541ED1"/>
    <w:rsid w:val="00547837"/>
    <w:rsid w:val="00553FE0"/>
    <w:rsid w:val="0055469A"/>
    <w:rsid w:val="00557434"/>
    <w:rsid w:val="005640BF"/>
    <w:rsid w:val="0056452A"/>
    <w:rsid w:val="005675B6"/>
    <w:rsid w:val="00574ADC"/>
    <w:rsid w:val="00577922"/>
    <w:rsid w:val="005805D2"/>
    <w:rsid w:val="00581239"/>
    <w:rsid w:val="005839FD"/>
    <w:rsid w:val="00586C48"/>
    <w:rsid w:val="00586C66"/>
    <w:rsid w:val="005928AC"/>
    <w:rsid w:val="00593774"/>
    <w:rsid w:val="0059382C"/>
    <w:rsid w:val="00593EFC"/>
    <w:rsid w:val="00595415"/>
    <w:rsid w:val="00597652"/>
    <w:rsid w:val="005A0703"/>
    <w:rsid w:val="005A080B"/>
    <w:rsid w:val="005A2514"/>
    <w:rsid w:val="005A646D"/>
    <w:rsid w:val="005B12A5"/>
    <w:rsid w:val="005B1B1C"/>
    <w:rsid w:val="005B6841"/>
    <w:rsid w:val="005C161A"/>
    <w:rsid w:val="005C1BCB"/>
    <w:rsid w:val="005C2312"/>
    <w:rsid w:val="005C4735"/>
    <w:rsid w:val="005C5C63"/>
    <w:rsid w:val="005D03E9"/>
    <w:rsid w:val="005D304B"/>
    <w:rsid w:val="005D329D"/>
    <w:rsid w:val="005D3920"/>
    <w:rsid w:val="005D6E5D"/>
    <w:rsid w:val="005E091A"/>
    <w:rsid w:val="005E1E00"/>
    <w:rsid w:val="005E3989"/>
    <w:rsid w:val="005E4659"/>
    <w:rsid w:val="005E5AB7"/>
    <w:rsid w:val="005E657A"/>
    <w:rsid w:val="005E7063"/>
    <w:rsid w:val="005F1314"/>
    <w:rsid w:val="005F1386"/>
    <w:rsid w:val="005F17C2"/>
    <w:rsid w:val="005F1AC9"/>
    <w:rsid w:val="005F7025"/>
    <w:rsid w:val="00600C2B"/>
    <w:rsid w:val="00602EE9"/>
    <w:rsid w:val="00604E17"/>
    <w:rsid w:val="006127AC"/>
    <w:rsid w:val="00612BD1"/>
    <w:rsid w:val="00614298"/>
    <w:rsid w:val="0062147F"/>
    <w:rsid w:val="00622C26"/>
    <w:rsid w:val="00634A78"/>
    <w:rsid w:val="00641794"/>
    <w:rsid w:val="00642025"/>
    <w:rsid w:val="00642ECC"/>
    <w:rsid w:val="00646AFD"/>
    <w:rsid w:val="00646E87"/>
    <w:rsid w:val="00647C35"/>
    <w:rsid w:val="0065107F"/>
    <w:rsid w:val="00661946"/>
    <w:rsid w:val="00664D43"/>
    <w:rsid w:val="00666061"/>
    <w:rsid w:val="00667424"/>
    <w:rsid w:val="00667792"/>
    <w:rsid w:val="00667C1D"/>
    <w:rsid w:val="006704F6"/>
    <w:rsid w:val="00671677"/>
    <w:rsid w:val="006744D8"/>
    <w:rsid w:val="006750F2"/>
    <w:rsid w:val="006752D6"/>
    <w:rsid w:val="00675E02"/>
    <w:rsid w:val="00682A80"/>
    <w:rsid w:val="0068553C"/>
    <w:rsid w:val="00685F34"/>
    <w:rsid w:val="00693B1F"/>
    <w:rsid w:val="00695656"/>
    <w:rsid w:val="006975A8"/>
    <w:rsid w:val="006A1012"/>
    <w:rsid w:val="006B54CC"/>
    <w:rsid w:val="006B77E9"/>
    <w:rsid w:val="006C1376"/>
    <w:rsid w:val="006C1BCE"/>
    <w:rsid w:val="006C48F9"/>
    <w:rsid w:val="006C5026"/>
    <w:rsid w:val="006E0E7D"/>
    <w:rsid w:val="006E10BF"/>
    <w:rsid w:val="006E2AFB"/>
    <w:rsid w:val="006E32DB"/>
    <w:rsid w:val="006F11F3"/>
    <w:rsid w:val="006F1C14"/>
    <w:rsid w:val="006F4B80"/>
    <w:rsid w:val="006F7140"/>
    <w:rsid w:val="007019D2"/>
    <w:rsid w:val="00703A6A"/>
    <w:rsid w:val="00703DBB"/>
    <w:rsid w:val="00716B74"/>
    <w:rsid w:val="0072087B"/>
    <w:rsid w:val="00722236"/>
    <w:rsid w:val="00723824"/>
    <w:rsid w:val="00725CCA"/>
    <w:rsid w:val="0072737A"/>
    <w:rsid w:val="007302BB"/>
    <w:rsid w:val="00730DA8"/>
    <w:rsid w:val="007311E7"/>
    <w:rsid w:val="007313A4"/>
    <w:rsid w:val="00731DEE"/>
    <w:rsid w:val="0073334B"/>
    <w:rsid w:val="00734BC6"/>
    <w:rsid w:val="0074084C"/>
    <w:rsid w:val="00750009"/>
    <w:rsid w:val="007541D3"/>
    <w:rsid w:val="007577D7"/>
    <w:rsid w:val="00760004"/>
    <w:rsid w:val="00763DFE"/>
    <w:rsid w:val="00767169"/>
    <w:rsid w:val="00767B1A"/>
    <w:rsid w:val="00770402"/>
    <w:rsid w:val="007715E8"/>
    <w:rsid w:val="00776004"/>
    <w:rsid w:val="00777956"/>
    <w:rsid w:val="00782C5D"/>
    <w:rsid w:val="0078486B"/>
    <w:rsid w:val="00785A39"/>
    <w:rsid w:val="00787D8A"/>
    <w:rsid w:val="00790277"/>
    <w:rsid w:val="007909A3"/>
    <w:rsid w:val="00791EBC"/>
    <w:rsid w:val="00793577"/>
    <w:rsid w:val="00795637"/>
    <w:rsid w:val="007A0BA7"/>
    <w:rsid w:val="007A3C20"/>
    <w:rsid w:val="007A446A"/>
    <w:rsid w:val="007A4FEF"/>
    <w:rsid w:val="007A53A6"/>
    <w:rsid w:val="007A6159"/>
    <w:rsid w:val="007B27E9"/>
    <w:rsid w:val="007B2C5B"/>
    <w:rsid w:val="007B2D11"/>
    <w:rsid w:val="007B4994"/>
    <w:rsid w:val="007B6700"/>
    <w:rsid w:val="007B6A93"/>
    <w:rsid w:val="007B7377"/>
    <w:rsid w:val="007B7BEC"/>
    <w:rsid w:val="007C096B"/>
    <w:rsid w:val="007C1036"/>
    <w:rsid w:val="007C465E"/>
    <w:rsid w:val="007C518B"/>
    <w:rsid w:val="007D1805"/>
    <w:rsid w:val="007D2107"/>
    <w:rsid w:val="007D3A42"/>
    <w:rsid w:val="007D48DD"/>
    <w:rsid w:val="007D5895"/>
    <w:rsid w:val="007D6723"/>
    <w:rsid w:val="007D77AB"/>
    <w:rsid w:val="007D7D55"/>
    <w:rsid w:val="007E28D0"/>
    <w:rsid w:val="007E30DF"/>
    <w:rsid w:val="007E3F2D"/>
    <w:rsid w:val="007E7DBB"/>
    <w:rsid w:val="007F2C43"/>
    <w:rsid w:val="007F7544"/>
    <w:rsid w:val="00800995"/>
    <w:rsid w:val="00804736"/>
    <w:rsid w:val="0080602A"/>
    <w:rsid w:val="008069C5"/>
    <w:rsid w:val="0081117E"/>
    <w:rsid w:val="00816F79"/>
    <w:rsid w:val="008172F8"/>
    <w:rsid w:val="00817AD2"/>
    <w:rsid w:val="00820C2C"/>
    <w:rsid w:val="00827301"/>
    <w:rsid w:val="008310C9"/>
    <w:rsid w:val="008326B2"/>
    <w:rsid w:val="00833E95"/>
    <w:rsid w:val="00834150"/>
    <w:rsid w:val="008357F2"/>
    <w:rsid w:val="00835BFF"/>
    <w:rsid w:val="00835EA0"/>
    <w:rsid w:val="0084098D"/>
    <w:rsid w:val="008416E0"/>
    <w:rsid w:val="00841E7A"/>
    <w:rsid w:val="00843CED"/>
    <w:rsid w:val="00844B35"/>
    <w:rsid w:val="00846831"/>
    <w:rsid w:val="00846D0C"/>
    <w:rsid w:val="00847B32"/>
    <w:rsid w:val="00854BCE"/>
    <w:rsid w:val="00857346"/>
    <w:rsid w:val="008634B0"/>
    <w:rsid w:val="00863811"/>
    <w:rsid w:val="00865532"/>
    <w:rsid w:val="00867686"/>
    <w:rsid w:val="008700C4"/>
    <w:rsid w:val="008737D3"/>
    <w:rsid w:val="00874179"/>
    <w:rsid w:val="008747E0"/>
    <w:rsid w:val="00876841"/>
    <w:rsid w:val="00880B12"/>
    <w:rsid w:val="00882B3C"/>
    <w:rsid w:val="00886C21"/>
    <w:rsid w:val="0088783D"/>
    <w:rsid w:val="008916B5"/>
    <w:rsid w:val="00897209"/>
    <w:rsid w:val="008972C3"/>
    <w:rsid w:val="008A28D9"/>
    <w:rsid w:val="008A30BA"/>
    <w:rsid w:val="008A52DC"/>
    <w:rsid w:val="008A5435"/>
    <w:rsid w:val="008A79CB"/>
    <w:rsid w:val="008B62E0"/>
    <w:rsid w:val="008B7069"/>
    <w:rsid w:val="008C2A0C"/>
    <w:rsid w:val="008C33B5"/>
    <w:rsid w:val="008C3A72"/>
    <w:rsid w:val="008C5006"/>
    <w:rsid w:val="008C6969"/>
    <w:rsid w:val="008D3F26"/>
    <w:rsid w:val="008D45D2"/>
    <w:rsid w:val="008D5CCD"/>
    <w:rsid w:val="008D6D45"/>
    <w:rsid w:val="008E1127"/>
    <w:rsid w:val="008E1F69"/>
    <w:rsid w:val="008E76B1"/>
    <w:rsid w:val="008F34F4"/>
    <w:rsid w:val="008F38BB"/>
    <w:rsid w:val="008F57D8"/>
    <w:rsid w:val="008F5936"/>
    <w:rsid w:val="00902834"/>
    <w:rsid w:val="00907A4E"/>
    <w:rsid w:val="009110DD"/>
    <w:rsid w:val="00913056"/>
    <w:rsid w:val="00914E26"/>
    <w:rsid w:val="0091590F"/>
    <w:rsid w:val="0091638A"/>
    <w:rsid w:val="009217F2"/>
    <w:rsid w:val="00923B4D"/>
    <w:rsid w:val="0092540C"/>
    <w:rsid w:val="00925B39"/>
    <w:rsid w:val="00925E0F"/>
    <w:rsid w:val="00931A57"/>
    <w:rsid w:val="00933ADB"/>
    <w:rsid w:val="00933EE0"/>
    <w:rsid w:val="00934067"/>
    <w:rsid w:val="0093492E"/>
    <w:rsid w:val="009414E6"/>
    <w:rsid w:val="00947A3F"/>
    <w:rsid w:val="00950B15"/>
    <w:rsid w:val="00951499"/>
    <w:rsid w:val="00952013"/>
    <w:rsid w:val="00953EF9"/>
    <w:rsid w:val="0095450F"/>
    <w:rsid w:val="00956901"/>
    <w:rsid w:val="009576BC"/>
    <w:rsid w:val="0096203C"/>
    <w:rsid w:val="00962EC1"/>
    <w:rsid w:val="009630F5"/>
    <w:rsid w:val="009656B9"/>
    <w:rsid w:val="00967DD9"/>
    <w:rsid w:val="00971591"/>
    <w:rsid w:val="00974564"/>
    <w:rsid w:val="00974B53"/>
    <w:rsid w:val="00974E99"/>
    <w:rsid w:val="009764FA"/>
    <w:rsid w:val="00980192"/>
    <w:rsid w:val="00980799"/>
    <w:rsid w:val="00980D5A"/>
    <w:rsid w:val="009812B5"/>
    <w:rsid w:val="00982A22"/>
    <w:rsid w:val="009830CC"/>
    <w:rsid w:val="00983287"/>
    <w:rsid w:val="00986C59"/>
    <w:rsid w:val="0099325B"/>
    <w:rsid w:val="00994D97"/>
    <w:rsid w:val="0099752C"/>
    <w:rsid w:val="009A07B7"/>
    <w:rsid w:val="009B0C65"/>
    <w:rsid w:val="009B1545"/>
    <w:rsid w:val="009B372E"/>
    <w:rsid w:val="009B5023"/>
    <w:rsid w:val="009B785E"/>
    <w:rsid w:val="009C26F8"/>
    <w:rsid w:val="009C387B"/>
    <w:rsid w:val="009C460F"/>
    <w:rsid w:val="009C609E"/>
    <w:rsid w:val="009D25B8"/>
    <w:rsid w:val="009D26AB"/>
    <w:rsid w:val="009D4146"/>
    <w:rsid w:val="009D6B98"/>
    <w:rsid w:val="009E16EC"/>
    <w:rsid w:val="009E1F25"/>
    <w:rsid w:val="009E433C"/>
    <w:rsid w:val="009E4A4D"/>
    <w:rsid w:val="009E6578"/>
    <w:rsid w:val="009F081F"/>
    <w:rsid w:val="009F4A19"/>
    <w:rsid w:val="00A04281"/>
    <w:rsid w:val="00A057DA"/>
    <w:rsid w:val="00A06A0E"/>
    <w:rsid w:val="00A06A3D"/>
    <w:rsid w:val="00A10EBA"/>
    <w:rsid w:val="00A11128"/>
    <w:rsid w:val="00A13E56"/>
    <w:rsid w:val="00A15050"/>
    <w:rsid w:val="00A179F2"/>
    <w:rsid w:val="00A227BF"/>
    <w:rsid w:val="00A23CAC"/>
    <w:rsid w:val="00A24838"/>
    <w:rsid w:val="00A259A4"/>
    <w:rsid w:val="00A2743E"/>
    <w:rsid w:val="00A3074A"/>
    <w:rsid w:val="00A30C33"/>
    <w:rsid w:val="00A40DDA"/>
    <w:rsid w:val="00A41078"/>
    <w:rsid w:val="00A4308C"/>
    <w:rsid w:val="00A44836"/>
    <w:rsid w:val="00A47F37"/>
    <w:rsid w:val="00A524B5"/>
    <w:rsid w:val="00A5433D"/>
    <w:rsid w:val="00A549B3"/>
    <w:rsid w:val="00A56184"/>
    <w:rsid w:val="00A579A4"/>
    <w:rsid w:val="00A57E3B"/>
    <w:rsid w:val="00A61CA8"/>
    <w:rsid w:val="00A642EB"/>
    <w:rsid w:val="00A67954"/>
    <w:rsid w:val="00A67A06"/>
    <w:rsid w:val="00A70034"/>
    <w:rsid w:val="00A72893"/>
    <w:rsid w:val="00A72ED7"/>
    <w:rsid w:val="00A74CEA"/>
    <w:rsid w:val="00A8083F"/>
    <w:rsid w:val="00A80944"/>
    <w:rsid w:val="00A80ADC"/>
    <w:rsid w:val="00A82F71"/>
    <w:rsid w:val="00A86343"/>
    <w:rsid w:val="00A87080"/>
    <w:rsid w:val="00A87EF3"/>
    <w:rsid w:val="00A90AAC"/>
    <w:rsid w:val="00A90D86"/>
    <w:rsid w:val="00A91DBA"/>
    <w:rsid w:val="00A97900"/>
    <w:rsid w:val="00AA1B91"/>
    <w:rsid w:val="00AA1D7A"/>
    <w:rsid w:val="00AA3E01"/>
    <w:rsid w:val="00AB0586"/>
    <w:rsid w:val="00AB0BFA"/>
    <w:rsid w:val="00AB2C66"/>
    <w:rsid w:val="00AB76B7"/>
    <w:rsid w:val="00AC161B"/>
    <w:rsid w:val="00AC1CB0"/>
    <w:rsid w:val="00AC33A2"/>
    <w:rsid w:val="00AC583D"/>
    <w:rsid w:val="00AD12E6"/>
    <w:rsid w:val="00AD38F7"/>
    <w:rsid w:val="00AD3C19"/>
    <w:rsid w:val="00AD5072"/>
    <w:rsid w:val="00AE3253"/>
    <w:rsid w:val="00AE58A3"/>
    <w:rsid w:val="00AE65F1"/>
    <w:rsid w:val="00AE6BB4"/>
    <w:rsid w:val="00AE74AD"/>
    <w:rsid w:val="00AF159C"/>
    <w:rsid w:val="00B01873"/>
    <w:rsid w:val="00B0192A"/>
    <w:rsid w:val="00B04ACB"/>
    <w:rsid w:val="00B0572F"/>
    <w:rsid w:val="00B074AB"/>
    <w:rsid w:val="00B07717"/>
    <w:rsid w:val="00B118C9"/>
    <w:rsid w:val="00B15934"/>
    <w:rsid w:val="00B16334"/>
    <w:rsid w:val="00B17253"/>
    <w:rsid w:val="00B24BDF"/>
    <w:rsid w:val="00B250D6"/>
    <w:rsid w:val="00B2583D"/>
    <w:rsid w:val="00B26A2D"/>
    <w:rsid w:val="00B31A41"/>
    <w:rsid w:val="00B40199"/>
    <w:rsid w:val="00B4206A"/>
    <w:rsid w:val="00B453D3"/>
    <w:rsid w:val="00B45400"/>
    <w:rsid w:val="00B476DD"/>
    <w:rsid w:val="00B502FF"/>
    <w:rsid w:val="00B509DD"/>
    <w:rsid w:val="00B50B90"/>
    <w:rsid w:val="00B50E28"/>
    <w:rsid w:val="00B55ACF"/>
    <w:rsid w:val="00B56A75"/>
    <w:rsid w:val="00B6066D"/>
    <w:rsid w:val="00B643DF"/>
    <w:rsid w:val="00B65300"/>
    <w:rsid w:val="00B658B7"/>
    <w:rsid w:val="00B67422"/>
    <w:rsid w:val="00B70BD4"/>
    <w:rsid w:val="00B712CA"/>
    <w:rsid w:val="00B73463"/>
    <w:rsid w:val="00B75110"/>
    <w:rsid w:val="00B76E35"/>
    <w:rsid w:val="00B90123"/>
    <w:rsid w:val="00B9016D"/>
    <w:rsid w:val="00B932DF"/>
    <w:rsid w:val="00BA0F98"/>
    <w:rsid w:val="00BA1517"/>
    <w:rsid w:val="00BA1C02"/>
    <w:rsid w:val="00BA4E39"/>
    <w:rsid w:val="00BA67FD"/>
    <w:rsid w:val="00BA7C48"/>
    <w:rsid w:val="00BB6B35"/>
    <w:rsid w:val="00BC0A7C"/>
    <w:rsid w:val="00BC1443"/>
    <w:rsid w:val="00BC2310"/>
    <w:rsid w:val="00BC251F"/>
    <w:rsid w:val="00BC27F6"/>
    <w:rsid w:val="00BC39F4"/>
    <w:rsid w:val="00BC7FE0"/>
    <w:rsid w:val="00BD150C"/>
    <w:rsid w:val="00BD1587"/>
    <w:rsid w:val="00BD6A20"/>
    <w:rsid w:val="00BD7EE1"/>
    <w:rsid w:val="00BE5568"/>
    <w:rsid w:val="00BE5764"/>
    <w:rsid w:val="00BE7E9D"/>
    <w:rsid w:val="00BF0A05"/>
    <w:rsid w:val="00BF1358"/>
    <w:rsid w:val="00BF490C"/>
    <w:rsid w:val="00C0106D"/>
    <w:rsid w:val="00C03F1F"/>
    <w:rsid w:val="00C06FEA"/>
    <w:rsid w:val="00C130C5"/>
    <w:rsid w:val="00C133BE"/>
    <w:rsid w:val="00C1400A"/>
    <w:rsid w:val="00C222B4"/>
    <w:rsid w:val="00C262E4"/>
    <w:rsid w:val="00C26BD6"/>
    <w:rsid w:val="00C32C0A"/>
    <w:rsid w:val="00C33E20"/>
    <w:rsid w:val="00C35CF6"/>
    <w:rsid w:val="00C3725B"/>
    <w:rsid w:val="00C401B7"/>
    <w:rsid w:val="00C473B5"/>
    <w:rsid w:val="00C51A8C"/>
    <w:rsid w:val="00C522BE"/>
    <w:rsid w:val="00C52413"/>
    <w:rsid w:val="00C533EC"/>
    <w:rsid w:val="00C5470E"/>
    <w:rsid w:val="00C55EFB"/>
    <w:rsid w:val="00C562F9"/>
    <w:rsid w:val="00C56585"/>
    <w:rsid w:val="00C56B3F"/>
    <w:rsid w:val="00C62DF5"/>
    <w:rsid w:val="00C638BE"/>
    <w:rsid w:val="00C65492"/>
    <w:rsid w:val="00C65C4C"/>
    <w:rsid w:val="00C67C67"/>
    <w:rsid w:val="00C7022C"/>
    <w:rsid w:val="00C71032"/>
    <w:rsid w:val="00C716E5"/>
    <w:rsid w:val="00C773D9"/>
    <w:rsid w:val="00C80307"/>
    <w:rsid w:val="00C80ACE"/>
    <w:rsid w:val="00C80B0C"/>
    <w:rsid w:val="00C81162"/>
    <w:rsid w:val="00C82EC7"/>
    <w:rsid w:val="00C83258"/>
    <w:rsid w:val="00C83666"/>
    <w:rsid w:val="00C843AC"/>
    <w:rsid w:val="00C870B5"/>
    <w:rsid w:val="00C907DF"/>
    <w:rsid w:val="00C91630"/>
    <w:rsid w:val="00C947DA"/>
    <w:rsid w:val="00C9558A"/>
    <w:rsid w:val="00C966EB"/>
    <w:rsid w:val="00CA004F"/>
    <w:rsid w:val="00CA04B1"/>
    <w:rsid w:val="00CA15A7"/>
    <w:rsid w:val="00CA2DFC"/>
    <w:rsid w:val="00CA3D03"/>
    <w:rsid w:val="00CA4EC9"/>
    <w:rsid w:val="00CB03D4"/>
    <w:rsid w:val="00CB0617"/>
    <w:rsid w:val="00CB137B"/>
    <w:rsid w:val="00CB59F3"/>
    <w:rsid w:val="00CB7D0F"/>
    <w:rsid w:val="00CC204C"/>
    <w:rsid w:val="00CC27DE"/>
    <w:rsid w:val="00CC35EF"/>
    <w:rsid w:val="00CC5048"/>
    <w:rsid w:val="00CC6246"/>
    <w:rsid w:val="00CC773D"/>
    <w:rsid w:val="00CD0232"/>
    <w:rsid w:val="00CD5ADE"/>
    <w:rsid w:val="00CD6DE8"/>
    <w:rsid w:val="00CE46A5"/>
    <w:rsid w:val="00CE5E46"/>
    <w:rsid w:val="00CF10E3"/>
    <w:rsid w:val="00CF220E"/>
    <w:rsid w:val="00CF49CC"/>
    <w:rsid w:val="00D04F0B"/>
    <w:rsid w:val="00D07751"/>
    <w:rsid w:val="00D11B48"/>
    <w:rsid w:val="00D12274"/>
    <w:rsid w:val="00D1463A"/>
    <w:rsid w:val="00D14B6E"/>
    <w:rsid w:val="00D17BEE"/>
    <w:rsid w:val="00D252C9"/>
    <w:rsid w:val="00D270FA"/>
    <w:rsid w:val="00D30451"/>
    <w:rsid w:val="00D32DDF"/>
    <w:rsid w:val="00D36206"/>
    <w:rsid w:val="00D3700C"/>
    <w:rsid w:val="00D41940"/>
    <w:rsid w:val="00D55405"/>
    <w:rsid w:val="00D5698D"/>
    <w:rsid w:val="00D603BF"/>
    <w:rsid w:val="00D638E0"/>
    <w:rsid w:val="00D64882"/>
    <w:rsid w:val="00D653B1"/>
    <w:rsid w:val="00D740A5"/>
    <w:rsid w:val="00D74AE1"/>
    <w:rsid w:val="00D75D42"/>
    <w:rsid w:val="00D80A15"/>
    <w:rsid w:val="00D80B20"/>
    <w:rsid w:val="00D82418"/>
    <w:rsid w:val="00D865A8"/>
    <w:rsid w:val="00D9012A"/>
    <w:rsid w:val="00D91EDB"/>
    <w:rsid w:val="00D92C2D"/>
    <w:rsid w:val="00D9361E"/>
    <w:rsid w:val="00D94F38"/>
    <w:rsid w:val="00DA005A"/>
    <w:rsid w:val="00DA17CD"/>
    <w:rsid w:val="00DB152F"/>
    <w:rsid w:val="00DB25B3"/>
    <w:rsid w:val="00DC18F1"/>
    <w:rsid w:val="00DC1C10"/>
    <w:rsid w:val="00DC6BC9"/>
    <w:rsid w:val="00DC6F92"/>
    <w:rsid w:val="00DD06A1"/>
    <w:rsid w:val="00DD60F2"/>
    <w:rsid w:val="00DD69FB"/>
    <w:rsid w:val="00DE0893"/>
    <w:rsid w:val="00DE2814"/>
    <w:rsid w:val="00DE6796"/>
    <w:rsid w:val="00DE74C8"/>
    <w:rsid w:val="00DF41B2"/>
    <w:rsid w:val="00DF5090"/>
    <w:rsid w:val="00DF76E9"/>
    <w:rsid w:val="00E01272"/>
    <w:rsid w:val="00E02FC2"/>
    <w:rsid w:val="00E03067"/>
    <w:rsid w:val="00E03814"/>
    <w:rsid w:val="00E03846"/>
    <w:rsid w:val="00E03A07"/>
    <w:rsid w:val="00E06421"/>
    <w:rsid w:val="00E10BDB"/>
    <w:rsid w:val="00E163D8"/>
    <w:rsid w:val="00E16EB4"/>
    <w:rsid w:val="00E20A7D"/>
    <w:rsid w:val="00E21A27"/>
    <w:rsid w:val="00E22643"/>
    <w:rsid w:val="00E27A2F"/>
    <w:rsid w:val="00E30A98"/>
    <w:rsid w:val="00E425BC"/>
    <w:rsid w:val="00E42A94"/>
    <w:rsid w:val="00E458BF"/>
    <w:rsid w:val="00E45C17"/>
    <w:rsid w:val="00E47285"/>
    <w:rsid w:val="00E5035D"/>
    <w:rsid w:val="00E51C33"/>
    <w:rsid w:val="00E54676"/>
    <w:rsid w:val="00E54AD5"/>
    <w:rsid w:val="00E54BFB"/>
    <w:rsid w:val="00E54CD7"/>
    <w:rsid w:val="00E6452F"/>
    <w:rsid w:val="00E706E7"/>
    <w:rsid w:val="00E73CD2"/>
    <w:rsid w:val="00E76B2C"/>
    <w:rsid w:val="00E77587"/>
    <w:rsid w:val="00E818AD"/>
    <w:rsid w:val="00E84229"/>
    <w:rsid w:val="00E843F0"/>
    <w:rsid w:val="00E84965"/>
    <w:rsid w:val="00E86147"/>
    <w:rsid w:val="00E877DC"/>
    <w:rsid w:val="00E90E4E"/>
    <w:rsid w:val="00E9391E"/>
    <w:rsid w:val="00E971F6"/>
    <w:rsid w:val="00EA1052"/>
    <w:rsid w:val="00EA218F"/>
    <w:rsid w:val="00EA4F29"/>
    <w:rsid w:val="00EA5B27"/>
    <w:rsid w:val="00EA5F83"/>
    <w:rsid w:val="00EA6F9D"/>
    <w:rsid w:val="00EA7DEC"/>
    <w:rsid w:val="00EB0F7F"/>
    <w:rsid w:val="00EB2273"/>
    <w:rsid w:val="00EB68A5"/>
    <w:rsid w:val="00EB6C62"/>
    <w:rsid w:val="00EB6F3C"/>
    <w:rsid w:val="00EB769A"/>
    <w:rsid w:val="00EC0CF9"/>
    <w:rsid w:val="00EC165F"/>
    <w:rsid w:val="00EC1E2C"/>
    <w:rsid w:val="00EC254E"/>
    <w:rsid w:val="00EC2B9A"/>
    <w:rsid w:val="00EC3723"/>
    <w:rsid w:val="00EC568A"/>
    <w:rsid w:val="00EC7C87"/>
    <w:rsid w:val="00ED030E"/>
    <w:rsid w:val="00ED2672"/>
    <w:rsid w:val="00ED2A8D"/>
    <w:rsid w:val="00ED3784"/>
    <w:rsid w:val="00ED4450"/>
    <w:rsid w:val="00ED660C"/>
    <w:rsid w:val="00ED7692"/>
    <w:rsid w:val="00ED7FF3"/>
    <w:rsid w:val="00EE2455"/>
    <w:rsid w:val="00EE2DC7"/>
    <w:rsid w:val="00EE2F17"/>
    <w:rsid w:val="00EE3D0D"/>
    <w:rsid w:val="00EE54CB"/>
    <w:rsid w:val="00EE6424"/>
    <w:rsid w:val="00EF1936"/>
    <w:rsid w:val="00EF1C54"/>
    <w:rsid w:val="00EF404B"/>
    <w:rsid w:val="00F00376"/>
    <w:rsid w:val="00F01F0C"/>
    <w:rsid w:val="00F02996"/>
    <w:rsid w:val="00F02A5A"/>
    <w:rsid w:val="00F06ECB"/>
    <w:rsid w:val="00F1078D"/>
    <w:rsid w:val="00F11368"/>
    <w:rsid w:val="00F11764"/>
    <w:rsid w:val="00F118B2"/>
    <w:rsid w:val="00F157E2"/>
    <w:rsid w:val="00F159ED"/>
    <w:rsid w:val="00F16C7D"/>
    <w:rsid w:val="00F1739B"/>
    <w:rsid w:val="00F20B6D"/>
    <w:rsid w:val="00F21801"/>
    <w:rsid w:val="00F259E2"/>
    <w:rsid w:val="00F30739"/>
    <w:rsid w:val="00F346A3"/>
    <w:rsid w:val="00F404B9"/>
    <w:rsid w:val="00F40DC3"/>
    <w:rsid w:val="00F41368"/>
    <w:rsid w:val="00F41F0B"/>
    <w:rsid w:val="00F424EC"/>
    <w:rsid w:val="00F50222"/>
    <w:rsid w:val="00F52277"/>
    <w:rsid w:val="00F527AC"/>
    <w:rsid w:val="00F5503F"/>
    <w:rsid w:val="00F55AD7"/>
    <w:rsid w:val="00F6165F"/>
    <w:rsid w:val="00F61D83"/>
    <w:rsid w:val="00F636EF"/>
    <w:rsid w:val="00F646CB"/>
    <w:rsid w:val="00F64BE0"/>
    <w:rsid w:val="00F65DD1"/>
    <w:rsid w:val="00F67C42"/>
    <w:rsid w:val="00F707B3"/>
    <w:rsid w:val="00F71135"/>
    <w:rsid w:val="00F71188"/>
    <w:rsid w:val="00F730DC"/>
    <w:rsid w:val="00F741EE"/>
    <w:rsid w:val="00F74309"/>
    <w:rsid w:val="00F8259B"/>
    <w:rsid w:val="00F828E7"/>
    <w:rsid w:val="00F82C35"/>
    <w:rsid w:val="00F83068"/>
    <w:rsid w:val="00F83A2A"/>
    <w:rsid w:val="00F85080"/>
    <w:rsid w:val="00F85647"/>
    <w:rsid w:val="00F90461"/>
    <w:rsid w:val="00F91B03"/>
    <w:rsid w:val="00F91EEE"/>
    <w:rsid w:val="00F936FE"/>
    <w:rsid w:val="00FA370D"/>
    <w:rsid w:val="00FA5F89"/>
    <w:rsid w:val="00FA66F1"/>
    <w:rsid w:val="00FA7B64"/>
    <w:rsid w:val="00FB203B"/>
    <w:rsid w:val="00FB26C0"/>
    <w:rsid w:val="00FB5308"/>
    <w:rsid w:val="00FB5647"/>
    <w:rsid w:val="00FB7B39"/>
    <w:rsid w:val="00FC003A"/>
    <w:rsid w:val="00FC1105"/>
    <w:rsid w:val="00FC378B"/>
    <w:rsid w:val="00FC3977"/>
    <w:rsid w:val="00FD2566"/>
    <w:rsid w:val="00FD25C7"/>
    <w:rsid w:val="00FD2F16"/>
    <w:rsid w:val="00FD6065"/>
    <w:rsid w:val="00FE1D34"/>
    <w:rsid w:val="00FE244F"/>
    <w:rsid w:val="00FE2A6F"/>
    <w:rsid w:val="00FE4F64"/>
    <w:rsid w:val="00FF23FD"/>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431DFE3C"/>
  <w15:docId w15:val="{8C343B4C-42B0-40B9-AE3D-87123E06C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D7FF3"/>
    <w:pPr>
      <w:spacing w:after="0" w:line="216" w:lineRule="atLeast"/>
    </w:pPr>
    <w:rPr>
      <w:sz w:val="18"/>
      <w:lang w:val="en-GB"/>
    </w:rPr>
  </w:style>
  <w:style w:type="paragraph" w:styleId="Heading1">
    <w:name w:val="heading 1"/>
    <w:next w:val="Normal"/>
    <w:link w:val="Heading1Char"/>
    <w:qFormat/>
    <w:rsid w:val="00586C66"/>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Normal"/>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1"/>
      </w:numPr>
      <w:spacing w:after="120"/>
    </w:pPr>
    <w:rPr>
      <w:color w:val="000000" w:themeColor="text1"/>
      <w:sz w:val="22"/>
    </w:rPr>
  </w:style>
  <w:style w:type="paragraph" w:customStyle="1" w:styleId="Bullet2">
    <w:name w:val="Bullet 2"/>
    <w:basedOn w:val="Normal"/>
    <w:link w:val="Bullet2Char"/>
    <w:qFormat/>
    <w:rsid w:val="008310C9"/>
    <w:pPr>
      <w:numPr>
        <w:numId w:val="13"/>
      </w:numPr>
      <w:spacing w:after="120"/>
      <w:ind w:left="1276"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061634"/>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qFormat/>
    <w:rsid w:val="007A0BA7"/>
    <w:pPr>
      <w:keepNext/>
      <w:spacing w:before="240" w:after="240"/>
      <w:jc w:val="center"/>
    </w:pPr>
    <w:rPr>
      <w:b/>
      <w:bCs/>
      <w:i/>
      <w:color w:val="575756"/>
      <w:sz w:val="22"/>
      <w:u w:val="single"/>
      <w:lang w:eastAsia="en-GB"/>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numPr>
        <w:ilvl w:val="1"/>
      </w:numPr>
      <w:spacing w:after="120"/>
    </w:pPr>
    <w:rPr>
      <w:rFonts w:cs="Arial"/>
      <w:sz w:val="24"/>
      <w:lang w:eastAsia="en-GB"/>
    </w:rPr>
  </w:style>
  <w:style w:type="paragraph" w:customStyle="1" w:styleId="AppendixHead3">
    <w:name w:val="Appendix Head 3"/>
    <w:basedOn w:val="Normal"/>
    <w:next w:val="Heading2separationline"/>
    <w:qFormat/>
    <w:rsid w:val="00E5035D"/>
    <w:pPr>
      <w:numPr>
        <w:ilvl w:val="2"/>
        <w:numId w:val="9"/>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3"/>
      </w:numPr>
    </w:pPr>
    <w:rPr>
      <w:smallCaps w:val="0"/>
      <w:sz w:val="22"/>
    </w:rPr>
  </w:style>
  <w:style w:type="paragraph" w:customStyle="1" w:styleId="AppendixHead5">
    <w:name w:val="Appendix Head 5"/>
    <w:basedOn w:val="AppendixHead4"/>
    <w:next w:val="BodyText"/>
    <w:qFormat/>
    <w:rsid w:val="00A90AAC"/>
    <w:pPr>
      <w:numPr>
        <w:ilvl w:val="4"/>
      </w:numPr>
      <w:ind w:left="1701" w:hanging="1701"/>
    </w:pPr>
    <w:rPr>
      <w:b w:val="0"/>
    </w:rPr>
  </w:style>
  <w:style w:type="paragraph" w:customStyle="1" w:styleId="AnnextitleHead1">
    <w:name w:val="Annex title (Head 1)"/>
    <w:next w:val="BodyText"/>
    <w:link w:val="AnnextitleHead1Char"/>
    <w:qFormat/>
    <w:rsid w:val="00E5035D"/>
    <w:pPr>
      <w:numPr>
        <w:numId w:val="2"/>
      </w:numPr>
      <w:spacing w:after="360"/>
    </w:pPr>
    <w:rPr>
      <w:b/>
      <w:caps/>
      <w:color w:val="00558C"/>
      <w:sz w:val="28"/>
      <w:lang w:val="en-GB"/>
    </w:rPr>
  </w:style>
  <w:style w:type="character" w:customStyle="1" w:styleId="AnnextitleHead1Char">
    <w:name w:val="Annex title (Head 1) Char"/>
    <w:basedOn w:val="DefaultParagraphFont"/>
    <w:link w:val="AnnextitleHead1"/>
    <w:rsid w:val="00E5035D"/>
    <w:rPr>
      <w:b/>
      <w:caps/>
      <w:color w:val="00558C"/>
      <w:sz w:val="28"/>
      <w:lang w:val="en-GB"/>
    </w:rPr>
  </w:style>
  <w:style w:type="paragraph" w:customStyle="1" w:styleId="AnnexHead2">
    <w:name w:val="Annex Head 2"/>
    <w:basedOn w:val="AnnextitleHead1"/>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2"/>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6"/>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Normal"/>
    <w:qFormat/>
    <w:rsid w:val="007A4FEF"/>
    <w:pPr>
      <w:numPr>
        <w:numId w:val="4"/>
      </w:numPr>
      <w:tabs>
        <w:tab w:val="left" w:pos="851"/>
      </w:tabs>
    </w:pPr>
    <w:rPr>
      <w:b w:val="0"/>
      <w:u w:val="none"/>
    </w:rPr>
  </w:style>
  <w:style w:type="paragraph" w:styleId="ListNumber">
    <w:name w:val="List Number"/>
    <w:basedOn w:val="Normal"/>
    <w:semiHidden/>
    <w:rsid w:val="006E10BF"/>
    <w:pPr>
      <w:numPr>
        <w:numId w:val="8"/>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6"/>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5"/>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6"/>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15"/>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3"/>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19"/>
      </w:numPr>
      <w:jc w:val="center"/>
    </w:pPr>
    <w:rPr>
      <w:i/>
      <w:color w:val="00558C"/>
      <w:lang w:eastAsia="en-GB"/>
    </w:rPr>
  </w:style>
  <w:style w:type="paragraph" w:customStyle="1" w:styleId="Figurecaption">
    <w:name w:val="Figure caption"/>
    <w:basedOn w:val="Caption"/>
    <w:next w:val="Normal"/>
    <w:qFormat/>
    <w:rsid w:val="00DD69FB"/>
    <w:pPr>
      <w:numPr>
        <w:numId w:val="7"/>
      </w:numPr>
    </w:pPr>
    <w:rPr>
      <w:b w:val="0"/>
      <w:u w:val="none"/>
    </w:rPr>
  </w:style>
  <w:style w:type="paragraph" w:styleId="NoSpacing">
    <w:name w:val="No Spacing"/>
    <w:uiPriority w:val="1"/>
    <w:qFormat/>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titleHead1">
    <w:name w:val="Appendix title (Head 1)"/>
    <w:next w:val="BodyText"/>
    <w:qFormat/>
    <w:rsid w:val="00E5035D"/>
    <w:pPr>
      <w:numPr>
        <w:numId w:val="9"/>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list">
    <w:name w:val="Reference list"/>
    <w:basedOn w:val="Normal"/>
    <w:qFormat/>
    <w:rsid w:val="00CF10E3"/>
    <w:pPr>
      <w:numPr>
        <w:numId w:val="10"/>
      </w:numPr>
      <w:spacing w:before="120" w:after="60" w:line="240" w:lineRule="auto"/>
      <w:jc w:val="both"/>
    </w:pPr>
    <w:rPr>
      <w:rFonts w:eastAsia="Times New Roman" w:cs="Times New Roman"/>
      <w:sz w:val="22"/>
      <w:szCs w:val="20"/>
    </w:rPr>
  </w:style>
  <w:style w:type="paragraph" w:customStyle="1" w:styleId="Equationnumber">
    <w:name w:val="Equation number"/>
    <w:basedOn w:val="BodyText"/>
    <w:next w:val="BodyText"/>
    <w:link w:val="EquationnumberChar"/>
    <w:qFormat/>
    <w:rsid w:val="00835EA0"/>
    <w:pPr>
      <w:numPr>
        <w:numId w:val="11"/>
      </w:numPr>
      <w:spacing w:before="60"/>
      <w:jc w:val="right"/>
    </w:pPr>
  </w:style>
  <w:style w:type="character" w:customStyle="1" w:styleId="EquationnumberChar">
    <w:name w:val="Equation number Char"/>
    <w:basedOn w:val="BodyTextChar"/>
    <w:link w:val="Equationnumber"/>
    <w:rsid w:val="00835EA0"/>
    <w:rPr>
      <w:lang w:val="en-GB"/>
    </w:rPr>
  </w:style>
  <w:style w:type="paragraph" w:customStyle="1" w:styleId="Furtherreading">
    <w:name w:val="Further reading"/>
    <w:basedOn w:val="BodyText"/>
    <w:link w:val="FurtherreadingChar"/>
    <w:qFormat/>
    <w:rsid w:val="0022582A"/>
    <w:pPr>
      <w:numPr>
        <w:numId w:val="12"/>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18"/>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customStyle="1" w:styleId="Annex">
    <w:name w:val="Annex"/>
    <w:basedOn w:val="Normal"/>
    <w:next w:val="BodyText"/>
    <w:qFormat/>
    <w:rsid w:val="00141ACF"/>
    <w:pPr>
      <w:spacing w:after="360"/>
      <w:ind w:left="1418" w:hanging="1418"/>
    </w:pPr>
    <w:rPr>
      <w:rFonts w:eastAsiaTheme="minorEastAsia"/>
      <w:b/>
      <w:i/>
      <w:caps/>
      <w:color w:val="407EC9"/>
      <w:sz w:val="28"/>
      <w:u w:val="single"/>
    </w:rPr>
  </w:style>
  <w:style w:type="table" w:customStyle="1" w:styleId="TableNormal1">
    <w:name w:val="Table Normal1"/>
    <w:uiPriority w:val="2"/>
    <w:semiHidden/>
    <w:unhideWhenUsed/>
    <w:qFormat/>
    <w:rsid w:val="000E259E"/>
    <w:pPr>
      <w:widowControl w:val="0"/>
      <w:autoSpaceDE w:val="0"/>
      <w:autoSpaceDN w:val="0"/>
      <w:spacing w:after="0" w:line="240" w:lineRule="auto"/>
    </w:pPr>
    <w:rPr>
      <w:rFonts w:eastAsiaTheme="minorEastAsia"/>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E259E"/>
    <w:pPr>
      <w:widowControl w:val="0"/>
      <w:autoSpaceDE w:val="0"/>
      <w:autoSpaceDN w:val="0"/>
      <w:spacing w:line="240" w:lineRule="auto"/>
    </w:pPr>
    <w:rPr>
      <w:rFonts w:ascii="Calibri" w:eastAsia="Calibri" w:hAnsi="Calibri" w:cs="Calibri"/>
      <w:sz w:val="22"/>
      <w:lang w:val="en-US"/>
    </w:rPr>
  </w:style>
  <w:style w:type="paragraph" w:customStyle="1" w:styleId="Reference">
    <w:name w:val="Reference"/>
    <w:basedOn w:val="Normal"/>
    <w:rsid w:val="000E259E"/>
    <w:pPr>
      <w:tabs>
        <w:tab w:val="num" w:pos="0"/>
      </w:tabs>
      <w:spacing w:after="120" w:line="240" w:lineRule="auto"/>
      <w:ind w:left="567" w:hanging="567"/>
    </w:pPr>
    <w:rPr>
      <w:rFonts w:eastAsia="Times New Roman" w:cs="Times New Roman"/>
      <w:sz w:val="22"/>
      <w:szCs w:val="20"/>
    </w:rPr>
  </w:style>
  <w:style w:type="paragraph" w:styleId="ListParagraph">
    <w:name w:val="List Paragraph"/>
    <w:basedOn w:val="Normal"/>
    <w:uiPriority w:val="34"/>
    <w:qFormat/>
    <w:rsid w:val="00F1739B"/>
    <w:pPr>
      <w:spacing w:after="120" w:line="240" w:lineRule="auto"/>
      <w:ind w:left="720"/>
      <w:contextualSpacing/>
      <w:jc w:val="both"/>
    </w:pPr>
    <w:rPr>
      <w:rFonts w:ascii="Times New Roman" w:eastAsia="SimSun" w:hAnsi="Times New Roman" w:cs="Times New Roman"/>
      <w:sz w:val="22"/>
      <w:szCs w:val="24"/>
    </w:rPr>
  </w:style>
  <w:style w:type="paragraph" w:customStyle="1" w:styleId="Acronym">
    <w:name w:val="Acronym"/>
    <w:basedOn w:val="Normal"/>
    <w:qFormat/>
    <w:rsid w:val="000A4F41"/>
    <w:pPr>
      <w:spacing w:after="60"/>
      <w:ind w:left="1418" w:hanging="1418"/>
    </w:pPr>
    <w:rPr>
      <w:sz w:val="22"/>
    </w:rPr>
  </w:style>
  <w:style w:type="character" w:customStyle="1" w:styleId="UnresolvedMention1">
    <w:name w:val="Unresolved Mention1"/>
    <w:basedOn w:val="DefaultParagraphFont"/>
    <w:uiPriority w:val="99"/>
    <w:semiHidden/>
    <w:unhideWhenUsed/>
    <w:rsid w:val="004E0DBB"/>
    <w:rPr>
      <w:color w:val="605E5C"/>
      <w:shd w:val="clear" w:color="auto" w:fill="E1DFDD"/>
    </w:rPr>
  </w:style>
  <w:style w:type="table" w:customStyle="1" w:styleId="Table">
    <w:name w:val="Table"/>
    <w:basedOn w:val="TableNormal"/>
    <w:rsid w:val="007909A3"/>
    <w:pPr>
      <w:spacing w:before="60" w:after="60" w:line="240" w:lineRule="auto"/>
    </w:pPr>
    <w:rPr>
      <w:rFonts w:ascii="Arial" w:eastAsia="Times New Roman" w:hAnsi="Arial" w:cs="Times New Roman"/>
      <w:sz w:val="20"/>
      <w:szCs w:val="20"/>
      <w:lang w:val="en-US" w:eastAsia="zh-CN"/>
    </w:rPr>
    <w:tblPr>
      <w:tblInd w:w="567" w:type="dxa"/>
    </w:tblPr>
    <w:tblStylePr w:type="firstRow">
      <w:pPr>
        <w:keepNext/>
        <w:wordWrap/>
      </w:pPr>
      <w:rPr>
        <w:rFonts w:ascii="Arial" w:hAnsi="Arial"/>
        <w:sz w:val="20"/>
      </w:rPr>
      <w:tblPr/>
      <w:trPr>
        <w:tblHeader/>
      </w:t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57700">
      <w:bodyDiv w:val="1"/>
      <w:marLeft w:val="0"/>
      <w:marRight w:val="0"/>
      <w:marTop w:val="0"/>
      <w:marBottom w:val="0"/>
      <w:divBdr>
        <w:top w:val="none" w:sz="0" w:space="0" w:color="auto"/>
        <w:left w:val="none" w:sz="0" w:space="0" w:color="auto"/>
        <w:bottom w:val="none" w:sz="0" w:space="0" w:color="auto"/>
        <w:right w:val="none" w:sz="0" w:space="0" w:color="auto"/>
      </w:divBdr>
    </w:div>
    <w:div w:id="210650643">
      <w:bodyDiv w:val="1"/>
      <w:marLeft w:val="0"/>
      <w:marRight w:val="0"/>
      <w:marTop w:val="0"/>
      <w:marBottom w:val="0"/>
      <w:divBdr>
        <w:top w:val="none" w:sz="0" w:space="0" w:color="auto"/>
        <w:left w:val="none" w:sz="0" w:space="0" w:color="auto"/>
        <w:bottom w:val="none" w:sz="0" w:space="0" w:color="auto"/>
        <w:right w:val="none" w:sz="0" w:space="0" w:color="auto"/>
      </w:divBdr>
    </w:div>
    <w:div w:id="327827889">
      <w:bodyDiv w:val="1"/>
      <w:marLeft w:val="0"/>
      <w:marRight w:val="0"/>
      <w:marTop w:val="0"/>
      <w:marBottom w:val="0"/>
      <w:divBdr>
        <w:top w:val="none" w:sz="0" w:space="0" w:color="auto"/>
        <w:left w:val="none" w:sz="0" w:space="0" w:color="auto"/>
        <w:bottom w:val="none" w:sz="0" w:space="0" w:color="auto"/>
        <w:right w:val="none" w:sz="0" w:space="0" w:color="auto"/>
      </w:divBdr>
    </w:div>
    <w:div w:id="339351855">
      <w:bodyDiv w:val="1"/>
      <w:marLeft w:val="0"/>
      <w:marRight w:val="0"/>
      <w:marTop w:val="0"/>
      <w:marBottom w:val="0"/>
      <w:divBdr>
        <w:top w:val="none" w:sz="0" w:space="0" w:color="auto"/>
        <w:left w:val="none" w:sz="0" w:space="0" w:color="auto"/>
        <w:bottom w:val="none" w:sz="0" w:space="0" w:color="auto"/>
        <w:right w:val="none" w:sz="0" w:space="0" w:color="auto"/>
      </w:divBdr>
    </w:div>
    <w:div w:id="408699271">
      <w:bodyDiv w:val="1"/>
      <w:marLeft w:val="0"/>
      <w:marRight w:val="0"/>
      <w:marTop w:val="0"/>
      <w:marBottom w:val="0"/>
      <w:divBdr>
        <w:top w:val="none" w:sz="0" w:space="0" w:color="auto"/>
        <w:left w:val="none" w:sz="0" w:space="0" w:color="auto"/>
        <w:bottom w:val="none" w:sz="0" w:space="0" w:color="auto"/>
        <w:right w:val="none" w:sz="0" w:space="0" w:color="auto"/>
      </w:divBdr>
    </w:div>
    <w:div w:id="525487889">
      <w:bodyDiv w:val="1"/>
      <w:marLeft w:val="0"/>
      <w:marRight w:val="0"/>
      <w:marTop w:val="0"/>
      <w:marBottom w:val="0"/>
      <w:divBdr>
        <w:top w:val="none" w:sz="0" w:space="0" w:color="auto"/>
        <w:left w:val="none" w:sz="0" w:space="0" w:color="auto"/>
        <w:bottom w:val="none" w:sz="0" w:space="0" w:color="auto"/>
        <w:right w:val="none" w:sz="0" w:space="0" w:color="auto"/>
      </w:divBdr>
    </w:div>
    <w:div w:id="664549102">
      <w:bodyDiv w:val="1"/>
      <w:marLeft w:val="0"/>
      <w:marRight w:val="0"/>
      <w:marTop w:val="0"/>
      <w:marBottom w:val="0"/>
      <w:divBdr>
        <w:top w:val="none" w:sz="0" w:space="0" w:color="auto"/>
        <w:left w:val="none" w:sz="0" w:space="0" w:color="auto"/>
        <w:bottom w:val="none" w:sz="0" w:space="0" w:color="auto"/>
        <w:right w:val="none" w:sz="0" w:space="0" w:color="auto"/>
      </w:divBdr>
    </w:div>
    <w:div w:id="729110895">
      <w:bodyDiv w:val="1"/>
      <w:marLeft w:val="0"/>
      <w:marRight w:val="0"/>
      <w:marTop w:val="0"/>
      <w:marBottom w:val="0"/>
      <w:divBdr>
        <w:top w:val="none" w:sz="0" w:space="0" w:color="auto"/>
        <w:left w:val="none" w:sz="0" w:space="0" w:color="auto"/>
        <w:bottom w:val="none" w:sz="0" w:space="0" w:color="auto"/>
        <w:right w:val="none" w:sz="0" w:space="0" w:color="auto"/>
      </w:divBdr>
    </w:div>
    <w:div w:id="745952958">
      <w:bodyDiv w:val="1"/>
      <w:marLeft w:val="0"/>
      <w:marRight w:val="0"/>
      <w:marTop w:val="0"/>
      <w:marBottom w:val="0"/>
      <w:divBdr>
        <w:top w:val="none" w:sz="0" w:space="0" w:color="auto"/>
        <w:left w:val="none" w:sz="0" w:space="0" w:color="auto"/>
        <w:bottom w:val="none" w:sz="0" w:space="0" w:color="auto"/>
        <w:right w:val="none" w:sz="0" w:space="0" w:color="auto"/>
      </w:divBdr>
    </w:div>
    <w:div w:id="779956452">
      <w:bodyDiv w:val="1"/>
      <w:marLeft w:val="0"/>
      <w:marRight w:val="0"/>
      <w:marTop w:val="0"/>
      <w:marBottom w:val="0"/>
      <w:divBdr>
        <w:top w:val="none" w:sz="0" w:space="0" w:color="auto"/>
        <w:left w:val="none" w:sz="0" w:space="0" w:color="auto"/>
        <w:bottom w:val="none" w:sz="0" w:space="0" w:color="auto"/>
        <w:right w:val="none" w:sz="0" w:space="0" w:color="auto"/>
      </w:divBdr>
    </w:div>
    <w:div w:id="878202464">
      <w:bodyDiv w:val="1"/>
      <w:marLeft w:val="0"/>
      <w:marRight w:val="0"/>
      <w:marTop w:val="0"/>
      <w:marBottom w:val="0"/>
      <w:divBdr>
        <w:top w:val="none" w:sz="0" w:space="0" w:color="auto"/>
        <w:left w:val="none" w:sz="0" w:space="0" w:color="auto"/>
        <w:bottom w:val="none" w:sz="0" w:space="0" w:color="auto"/>
        <w:right w:val="none" w:sz="0" w:space="0" w:color="auto"/>
      </w:divBdr>
    </w:div>
    <w:div w:id="955016260">
      <w:bodyDiv w:val="1"/>
      <w:marLeft w:val="0"/>
      <w:marRight w:val="0"/>
      <w:marTop w:val="0"/>
      <w:marBottom w:val="0"/>
      <w:divBdr>
        <w:top w:val="none" w:sz="0" w:space="0" w:color="auto"/>
        <w:left w:val="none" w:sz="0" w:space="0" w:color="auto"/>
        <w:bottom w:val="none" w:sz="0" w:space="0" w:color="auto"/>
        <w:right w:val="none" w:sz="0" w:space="0" w:color="auto"/>
      </w:divBdr>
    </w:div>
    <w:div w:id="1047338610">
      <w:bodyDiv w:val="1"/>
      <w:marLeft w:val="0"/>
      <w:marRight w:val="0"/>
      <w:marTop w:val="0"/>
      <w:marBottom w:val="0"/>
      <w:divBdr>
        <w:top w:val="none" w:sz="0" w:space="0" w:color="auto"/>
        <w:left w:val="none" w:sz="0" w:space="0" w:color="auto"/>
        <w:bottom w:val="none" w:sz="0" w:space="0" w:color="auto"/>
        <w:right w:val="none" w:sz="0" w:space="0" w:color="auto"/>
      </w:divBdr>
    </w:div>
    <w:div w:id="1081831854">
      <w:bodyDiv w:val="1"/>
      <w:marLeft w:val="0"/>
      <w:marRight w:val="0"/>
      <w:marTop w:val="0"/>
      <w:marBottom w:val="0"/>
      <w:divBdr>
        <w:top w:val="none" w:sz="0" w:space="0" w:color="auto"/>
        <w:left w:val="none" w:sz="0" w:space="0" w:color="auto"/>
        <w:bottom w:val="none" w:sz="0" w:space="0" w:color="auto"/>
        <w:right w:val="none" w:sz="0" w:space="0" w:color="auto"/>
      </w:divBdr>
    </w:div>
    <w:div w:id="1127120005">
      <w:bodyDiv w:val="1"/>
      <w:marLeft w:val="0"/>
      <w:marRight w:val="0"/>
      <w:marTop w:val="0"/>
      <w:marBottom w:val="0"/>
      <w:divBdr>
        <w:top w:val="none" w:sz="0" w:space="0" w:color="auto"/>
        <w:left w:val="none" w:sz="0" w:space="0" w:color="auto"/>
        <w:bottom w:val="none" w:sz="0" w:space="0" w:color="auto"/>
        <w:right w:val="none" w:sz="0" w:space="0" w:color="auto"/>
      </w:divBdr>
    </w:div>
    <w:div w:id="1270354538">
      <w:bodyDiv w:val="1"/>
      <w:marLeft w:val="0"/>
      <w:marRight w:val="0"/>
      <w:marTop w:val="0"/>
      <w:marBottom w:val="0"/>
      <w:divBdr>
        <w:top w:val="none" w:sz="0" w:space="0" w:color="auto"/>
        <w:left w:val="none" w:sz="0" w:space="0" w:color="auto"/>
        <w:bottom w:val="none" w:sz="0" w:space="0" w:color="auto"/>
        <w:right w:val="none" w:sz="0" w:space="0" w:color="auto"/>
      </w:divBdr>
    </w:div>
    <w:div w:id="1441417756">
      <w:bodyDiv w:val="1"/>
      <w:marLeft w:val="0"/>
      <w:marRight w:val="0"/>
      <w:marTop w:val="0"/>
      <w:marBottom w:val="0"/>
      <w:divBdr>
        <w:top w:val="none" w:sz="0" w:space="0" w:color="auto"/>
        <w:left w:val="none" w:sz="0" w:space="0" w:color="auto"/>
        <w:bottom w:val="none" w:sz="0" w:space="0" w:color="auto"/>
        <w:right w:val="none" w:sz="0" w:space="0" w:color="auto"/>
      </w:divBdr>
    </w:div>
    <w:div w:id="1476950335">
      <w:bodyDiv w:val="1"/>
      <w:marLeft w:val="0"/>
      <w:marRight w:val="0"/>
      <w:marTop w:val="0"/>
      <w:marBottom w:val="0"/>
      <w:divBdr>
        <w:top w:val="none" w:sz="0" w:space="0" w:color="auto"/>
        <w:left w:val="none" w:sz="0" w:space="0" w:color="auto"/>
        <w:bottom w:val="none" w:sz="0" w:space="0" w:color="auto"/>
        <w:right w:val="none" w:sz="0" w:space="0" w:color="auto"/>
      </w:divBdr>
    </w:div>
    <w:div w:id="1535581333">
      <w:bodyDiv w:val="1"/>
      <w:marLeft w:val="0"/>
      <w:marRight w:val="0"/>
      <w:marTop w:val="0"/>
      <w:marBottom w:val="0"/>
      <w:divBdr>
        <w:top w:val="none" w:sz="0" w:space="0" w:color="auto"/>
        <w:left w:val="none" w:sz="0" w:space="0" w:color="auto"/>
        <w:bottom w:val="none" w:sz="0" w:space="0" w:color="auto"/>
        <w:right w:val="none" w:sz="0" w:space="0" w:color="auto"/>
      </w:divBdr>
    </w:div>
    <w:div w:id="1570185544">
      <w:bodyDiv w:val="1"/>
      <w:marLeft w:val="0"/>
      <w:marRight w:val="0"/>
      <w:marTop w:val="0"/>
      <w:marBottom w:val="0"/>
      <w:divBdr>
        <w:top w:val="none" w:sz="0" w:space="0" w:color="auto"/>
        <w:left w:val="none" w:sz="0" w:space="0" w:color="auto"/>
        <w:bottom w:val="none" w:sz="0" w:space="0" w:color="auto"/>
        <w:right w:val="none" w:sz="0" w:space="0" w:color="auto"/>
      </w:divBdr>
      <w:divsChild>
        <w:div w:id="146827961">
          <w:marLeft w:val="0"/>
          <w:marRight w:val="0"/>
          <w:marTop w:val="0"/>
          <w:marBottom w:val="0"/>
          <w:divBdr>
            <w:top w:val="none" w:sz="0" w:space="0" w:color="auto"/>
            <w:left w:val="none" w:sz="0" w:space="0" w:color="auto"/>
            <w:bottom w:val="none" w:sz="0" w:space="0" w:color="auto"/>
            <w:right w:val="none" w:sz="0" w:space="0" w:color="auto"/>
          </w:divBdr>
        </w:div>
      </w:divsChild>
    </w:div>
    <w:div w:id="1622957843">
      <w:bodyDiv w:val="1"/>
      <w:marLeft w:val="0"/>
      <w:marRight w:val="0"/>
      <w:marTop w:val="0"/>
      <w:marBottom w:val="0"/>
      <w:divBdr>
        <w:top w:val="none" w:sz="0" w:space="0" w:color="auto"/>
        <w:left w:val="none" w:sz="0" w:space="0" w:color="auto"/>
        <w:bottom w:val="none" w:sz="0" w:space="0" w:color="auto"/>
        <w:right w:val="none" w:sz="0" w:space="0" w:color="auto"/>
      </w:divBdr>
    </w:div>
    <w:div w:id="1676111110">
      <w:bodyDiv w:val="1"/>
      <w:marLeft w:val="0"/>
      <w:marRight w:val="0"/>
      <w:marTop w:val="0"/>
      <w:marBottom w:val="0"/>
      <w:divBdr>
        <w:top w:val="none" w:sz="0" w:space="0" w:color="auto"/>
        <w:left w:val="none" w:sz="0" w:space="0" w:color="auto"/>
        <w:bottom w:val="none" w:sz="0" w:space="0" w:color="auto"/>
        <w:right w:val="none" w:sz="0" w:space="0" w:color="auto"/>
      </w:divBdr>
    </w:div>
    <w:div w:id="1815443729">
      <w:bodyDiv w:val="1"/>
      <w:marLeft w:val="0"/>
      <w:marRight w:val="0"/>
      <w:marTop w:val="0"/>
      <w:marBottom w:val="0"/>
      <w:divBdr>
        <w:top w:val="none" w:sz="0" w:space="0" w:color="auto"/>
        <w:left w:val="none" w:sz="0" w:space="0" w:color="auto"/>
        <w:bottom w:val="none" w:sz="0" w:space="0" w:color="auto"/>
        <w:right w:val="none" w:sz="0" w:space="0" w:color="auto"/>
      </w:divBdr>
    </w:div>
    <w:div w:id="1867716608">
      <w:bodyDiv w:val="1"/>
      <w:marLeft w:val="0"/>
      <w:marRight w:val="0"/>
      <w:marTop w:val="0"/>
      <w:marBottom w:val="0"/>
      <w:divBdr>
        <w:top w:val="none" w:sz="0" w:space="0" w:color="auto"/>
        <w:left w:val="none" w:sz="0" w:space="0" w:color="auto"/>
        <w:bottom w:val="none" w:sz="0" w:space="0" w:color="auto"/>
        <w:right w:val="none" w:sz="0" w:space="0" w:color="auto"/>
      </w:divBdr>
    </w:div>
    <w:div w:id="1868640070">
      <w:bodyDiv w:val="1"/>
      <w:marLeft w:val="0"/>
      <w:marRight w:val="0"/>
      <w:marTop w:val="0"/>
      <w:marBottom w:val="0"/>
      <w:divBdr>
        <w:top w:val="none" w:sz="0" w:space="0" w:color="auto"/>
        <w:left w:val="none" w:sz="0" w:space="0" w:color="auto"/>
        <w:bottom w:val="none" w:sz="0" w:space="0" w:color="auto"/>
        <w:right w:val="none" w:sz="0" w:space="0" w:color="auto"/>
      </w:divBdr>
    </w:div>
    <w:div w:id="1891647171">
      <w:bodyDiv w:val="1"/>
      <w:marLeft w:val="0"/>
      <w:marRight w:val="0"/>
      <w:marTop w:val="0"/>
      <w:marBottom w:val="0"/>
      <w:divBdr>
        <w:top w:val="none" w:sz="0" w:space="0" w:color="auto"/>
        <w:left w:val="none" w:sz="0" w:space="0" w:color="auto"/>
        <w:bottom w:val="none" w:sz="0" w:space="0" w:color="auto"/>
        <w:right w:val="none" w:sz="0" w:space="0" w:color="auto"/>
      </w:divBdr>
    </w:div>
    <w:div w:id="1920629306">
      <w:bodyDiv w:val="1"/>
      <w:marLeft w:val="0"/>
      <w:marRight w:val="0"/>
      <w:marTop w:val="0"/>
      <w:marBottom w:val="0"/>
      <w:divBdr>
        <w:top w:val="none" w:sz="0" w:space="0" w:color="auto"/>
        <w:left w:val="none" w:sz="0" w:space="0" w:color="auto"/>
        <w:bottom w:val="none" w:sz="0" w:space="0" w:color="auto"/>
        <w:right w:val="none" w:sz="0" w:space="0" w:color="auto"/>
      </w:divBdr>
    </w:div>
    <w:div w:id="2018457086">
      <w:bodyDiv w:val="1"/>
      <w:marLeft w:val="0"/>
      <w:marRight w:val="0"/>
      <w:marTop w:val="0"/>
      <w:marBottom w:val="0"/>
      <w:divBdr>
        <w:top w:val="none" w:sz="0" w:space="0" w:color="auto"/>
        <w:left w:val="none" w:sz="0" w:space="0" w:color="auto"/>
        <w:bottom w:val="none" w:sz="0" w:space="0" w:color="auto"/>
        <w:right w:val="none" w:sz="0" w:space="0" w:color="auto"/>
      </w:divBdr>
    </w:div>
    <w:div w:id="2045865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7"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2.xml"/><Relationship Id="rId36"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footer" Target="footer6.xml"/><Relationship Id="rId30" Type="http://schemas.microsoft.com/office/2011/relationships/people" Target="people.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20932-FDEB-448A-9180-B7A61DC90C9C}">
  <ds:schemaRefs>
    <ds:schemaRef ds:uri="http://purl.org/dc/elements/1.1/"/>
    <ds:schemaRef ds:uri="http://www.w3.org/XML/1998/namespace"/>
    <ds:schemaRef ds:uri="http://schemas.microsoft.com/office/2006/documentManagement/types"/>
    <ds:schemaRef ds:uri="06022411-6e02-423b-85fd-39e0748b9219"/>
    <ds:schemaRef ds:uri="ac5f8115-f13f-4d01-aff4-515a67108c33"/>
    <ds:schemaRef ds:uri="http://schemas.microsoft.com/office/infopath/2007/PartnerControls"/>
    <ds:schemaRef ds:uri="http://purl.org/dc/dcmitype/"/>
    <ds:schemaRef ds:uri="http://schemas.openxmlformats.org/package/2006/metadata/core-propertie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B5CD80F2-17FC-4BD7-B0CA-4EF02D8B2645}"/>
</file>

<file path=customXml/itemProps3.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4.xml><?xml version="1.0" encoding="utf-8"?>
<ds:datastoreItem xmlns:ds="http://schemas.openxmlformats.org/officeDocument/2006/customXml" ds:itemID="{52B69B66-3D72-4494-B97D-E3364C9F6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35982</TotalTime>
  <Pages>7</Pages>
  <Words>1949</Words>
  <Characters>11110</Characters>
  <Application>Microsoft Office Word</Application>
  <DocSecurity>0</DocSecurity>
  <Lines>92</Lines>
  <Paragraphs>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vt:lpstr>
      <vt:lpstr>IALA Guideline 1115</vt:lpstr>
    </vt:vector>
  </TitlesOfParts>
  <Manager>IALA</Manager>
  <Company>IALA</Company>
  <LinksUpToDate>false</LinksUpToDate>
  <CharactersWithSpaces>13033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Michael Hadley</dc:creator>
  <cp:keywords/>
  <dc:description/>
  <cp:lastModifiedBy>Peter Eade</cp:lastModifiedBy>
  <cp:revision>13</cp:revision>
  <cp:lastPrinted>2020-11-25T08:30:00Z</cp:lastPrinted>
  <dcterms:created xsi:type="dcterms:W3CDTF">2021-10-04T10:10:00Z</dcterms:created>
  <dcterms:modified xsi:type="dcterms:W3CDTF">2022-03-28T22:35:00Z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ies>
</file>